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074" w:rsidRPr="003407F2" w:rsidRDefault="00555074" w:rsidP="00555074">
      <w:pPr>
        <w:jc w:val="both"/>
        <w:rPr>
          <w:rFonts w:ascii="標楷體" w:eastAsia="標楷體" w:hAnsi="標楷體"/>
        </w:rPr>
      </w:pPr>
    </w:p>
    <w:p w:rsidR="00555074" w:rsidRPr="003407F2" w:rsidRDefault="00745FAF" w:rsidP="00555074">
      <w:pPr>
        <w:jc w:val="center"/>
        <w:rPr>
          <w:rFonts w:ascii="標楷體" w:eastAsia="標楷體" w:hAnsi="標楷體"/>
          <w:sz w:val="32"/>
          <w:szCs w:val="32"/>
        </w:rPr>
      </w:pPr>
      <w:r w:rsidRPr="003407F2">
        <w:rPr>
          <w:rFonts w:ascii="標楷體" w:eastAsia="標楷體" w:hAnsi="標楷體"/>
          <w:sz w:val="36"/>
          <w:szCs w:val="36"/>
        </w:rPr>
        <w:t>達和環保</w:t>
      </w:r>
      <w:r w:rsidR="00555074" w:rsidRPr="003407F2">
        <w:rPr>
          <w:rFonts w:ascii="標楷體" w:eastAsia="標楷體" w:hAnsi="標楷體" w:hint="eastAsia"/>
          <w:sz w:val="36"/>
          <w:szCs w:val="36"/>
        </w:rPr>
        <w:t>維護合約書</w:t>
      </w:r>
    </w:p>
    <w:p w:rsidR="00555074" w:rsidRPr="003407F2" w:rsidRDefault="00555074" w:rsidP="00555074">
      <w:pPr>
        <w:jc w:val="both"/>
        <w:rPr>
          <w:rFonts w:ascii="標楷體" w:eastAsia="標楷體" w:hAnsi="標楷體"/>
        </w:rPr>
      </w:pPr>
    </w:p>
    <w:tbl>
      <w:tblPr>
        <w:tblW w:w="0" w:type="auto"/>
        <w:tblLook w:val="01E0" w:firstRow="1" w:lastRow="1" w:firstColumn="1" w:lastColumn="1" w:noHBand="0" w:noVBand="0"/>
      </w:tblPr>
      <w:tblGrid>
        <w:gridCol w:w="1548"/>
        <w:gridCol w:w="4406"/>
        <w:gridCol w:w="2408"/>
      </w:tblGrid>
      <w:tr w:rsidR="00555074" w:rsidRPr="003407F2" w:rsidTr="00E70172">
        <w:tc>
          <w:tcPr>
            <w:tcW w:w="1548" w:type="dxa"/>
            <w:shd w:val="clear" w:color="auto" w:fill="auto"/>
          </w:tcPr>
          <w:p w:rsidR="00555074" w:rsidRPr="003407F2" w:rsidRDefault="00555074" w:rsidP="006B277D">
            <w:pPr>
              <w:jc w:val="both"/>
              <w:rPr>
                <w:rFonts w:ascii="標楷體" w:eastAsia="標楷體" w:hAnsi="標楷體"/>
              </w:rPr>
            </w:pPr>
          </w:p>
        </w:tc>
        <w:tc>
          <w:tcPr>
            <w:tcW w:w="4406" w:type="dxa"/>
            <w:shd w:val="clear" w:color="auto" w:fill="auto"/>
          </w:tcPr>
          <w:p w:rsidR="00555074" w:rsidRPr="003407F2" w:rsidRDefault="008631D5" w:rsidP="006B277D">
            <w:pPr>
              <w:jc w:val="both"/>
              <w:rPr>
                <w:rFonts w:ascii="標楷體" w:eastAsia="標楷體" w:hAnsi="標楷體"/>
              </w:rPr>
            </w:pPr>
            <w:r w:rsidRPr="003407F2">
              <w:rPr>
                <w:rFonts w:ascii="標楷體" w:eastAsia="標楷體" w:hAnsi="標楷體" w:hint="eastAsia"/>
              </w:rPr>
              <w:t>達和鹿草環保股份有限公司</w:t>
            </w:r>
          </w:p>
        </w:tc>
        <w:tc>
          <w:tcPr>
            <w:tcW w:w="2408" w:type="dxa"/>
            <w:shd w:val="clear" w:color="auto" w:fill="auto"/>
          </w:tcPr>
          <w:p w:rsidR="00555074" w:rsidRPr="003407F2" w:rsidRDefault="00555074" w:rsidP="006B277D">
            <w:pPr>
              <w:jc w:val="both"/>
              <w:rPr>
                <w:rFonts w:ascii="標楷體" w:eastAsia="標楷體" w:hAnsi="標楷體"/>
              </w:rPr>
            </w:pPr>
            <w:r w:rsidRPr="003407F2">
              <w:rPr>
                <w:rFonts w:ascii="標楷體" w:eastAsia="標楷體" w:hAnsi="標楷體" w:hint="eastAsia"/>
              </w:rPr>
              <w:t>（以下簡稱甲方）</w:t>
            </w:r>
          </w:p>
        </w:tc>
      </w:tr>
      <w:tr w:rsidR="00555074" w:rsidRPr="003407F2" w:rsidTr="00E70172">
        <w:tc>
          <w:tcPr>
            <w:tcW w:w="1548" w:type="dxa"/>
            <w:shd w:val="clear" w:color="auto" w:fill="auto"/>
          </w:tcPr>
          <w:p w:rsidR="00555074" w:rsidRPr="003407F2" w:rsidRDefault="00555074" w:rsidP="006B277D">
            <w:pPr>
              <w:jc w:val="both"/>
              <w:rPr>
                <w:rFonts w:ascii="標楷體" w:eastAsia="標楷體" w:hAnsi="標楷體"/>
              </w:rPr>
            </w:pPr>
            <w:r w:rsidRPr="003407F2">
              <w:rPr>
                <w:rFonts w:ascii="標楷體" w:eastAsia="標楷體" w:hAnsi="標楷體" w:hint="eastAsia"/>
              </w:rPr>
              <w:t>立約人</w:t>
            </w:r>
          </w:p>
        </w:tc>
        <w:tc>
          <w:tcPr>
            <w:tcW w:w="4406" w:type="dxa"/>
            <w:shd w:val="clear" w:color="auto" w:fill="auto"/>
          </w:tcPr>
          <w:p w:rsidR="00555074" w:rsidRPr="003407F2" w:rsidRDefault="00555074" w:rsidP="006B277D">
            <w:pPr>
              <w:jc w:val="both"/>
              <w:rPr>
                <w:rFonts w:ascii="標楷體" w:eastAsia="標楷體" w:hAnsi="標楷體"/>
              </w:rPr>
            </w:pPr>
          </w:p>
        </w:tc>
        <w:tc>
          <w:tcPr>
            <w:tcW w:w="2408" w:type="dxa"/>
            <w:shd w:val="clear" w:color="auto" w:fill="auto"/>
          </w:tcPr>
          <w:p w:rsidR="00555074" w:rsidRPr="003407F2" w:rsidRDefault="00555074" w:rsidP="006B277D">
            <w:pPr>
              <w:jc w:val="both"/>
              <w:rPr>
                <w:rFonts w:ascii="標楷體" w:eastAsia="標楷體" w:hAnsi="標楷體"/>
              </w:rPr>
            </w:pPr>
          </w:p>
        </w:tc>
      </w:tr>
      <w:tr w:rsidR="00555074" w:rsidRPr="003407F2" w:rsidTr="00E70172">
        <w:tc>
          <w:tcPr>
            <w:tcW w:w="1548" w:type="dxa"/>
            <w:shd w:val="clear" w:color="auto" w:fill="auto"/>
          </w:tcPr>
          <w:p w:rsidR="00555074" w:rsidRPr="003407F2" w:rsidRDefault="00555074" w:rsidP="006B277D">
            <w:pPr>
              <w:jc w:val="both"/>
              <w:rPr>
                <w:rFonts w:ascii="標楷體" w:eastAsia="標楷體" w:hAnsi="標楷體"/>
              </w:rPr>
            </w:pPr>
          </w:p>
        </w:tc>
        <w:tc>
          <w:tcPr>
            <w:tcW w:w="4406" w:type="dxa"/>
            <w:shd w:val="clear" w:color="auto" w:fill="auto"/>
          </w:tcPr>
          <w:p w:rsidR="00555074" w:rsidRPr="003407F2" w:rsidRDefault="00555074" w:rsidP="006B277D">
            <w:pPr>
              <w:jc w:val="both"/>
              <w:rPr>
                <w:rFonts w:ascii="標楷體" w:eastAsia="標楷體" w:hAnsi="標楷體"/>
              </w:rPr>
            </w:pPr>
            <w:proofErr w:type="gramStart"/>
            <w:r w:rsidRPr="003407F2">
              <w:rPr>
                <w:rFonts w:ascii="標楷體" w:eastAsia="標楷體" w:hAnsi="標楷體" w:hint="eastAsia"/>
              </w:rPr>
              <w:t>臺</w:t>
            </w:r>
            <w:proofErr w:type="gramEnd"/>
            <w:r w:rsidRPr="003407F2">
              <w:rPr>
                <w:rFonts w:ascii="標楷體" w:eastAsia="標楷體" w:hAnsi="標楷體" w:hint="eastAsia"/>
              </w:rPr>
              <w:t>泥資訊股份有限公司</w:t>
            </w:r>
          </w:p>
        </w:tc>
        <w:tc>
          <w:tcPr>
            <w:tcW w:w="2408" w:type="dxa"/>
            <w:shd w:val="clear" w:color="auto" w:fill="auto"/>
          </w:tcPr>
          <w:p w:rsidR="00555074" w:rsidRPr="003407F2" w:rsidRDefault="00555074" w:rsidP="006B277D">
            <w:pPr>
              <w:jc w:val="both"/>
              <w:rPr>
                <w:rFonts w:ascii="標楷體" w:eastAsia="標楷體" w:hAnsi="標楷體"/>
              </w:rPr>
            </w:pPr>
            <w:r w:rsidRPr="003407F2">
              <w:rPr>
                <w:rFonts w:ascii="標楷體" w:eastAsia="標楷體" w:hAnsi="標楷體" w:hint="eastAsia"/>
              </w:rPr>
              <w:t>（以下簡稱乙方）</w:t>
            </w:r>
          </w:p>
        </w:tc>
      </w:tr>
    </w:tbl>
    <w:p w:rsidR="00555074" w:rsidRPr="003407F2" w:rsidRDefault="00555074" w:rsidP="00555074">
      <w:pPr>
        <w:jc w:val="both"/>
        <w:rPr>
          <w:rFonts w:ascii="標楷體" w:eastAsia="標楷體" w:hAnsi="標楷體"/>
        </w:rPr>
      </w:pPr>
    </w:p>
    <w:p w:rsidR="00555074" w:rsidRPr="003407F2" w:rsidRDefault="00555074" w:rsidP="00555074">
      <w:pPr>
        <w:jc w:val="both"/>
        <w:rPr>
          <w:rFonts w:ascii="標楷體" w:eastAsia="標楷體" w:hAnsi="標楷體"/>
        </w:rPr>
      </w:pPr>
      <w:r w:rsidRPr="003407F2">
        <w:rPr>
          <w:rFonts w:ascii="標楷體" w:eastAsia="標楷體" w:hAnsi="標楷體" w:hint="eastAsia"/>
        </w:rPr>
        <w:t>為維持甲方</w:t>
      </w:r>
      <w:r w:rsidR="00745FAF" w:rsidRPr="003407F2">
        <w:rPr>
          <w:rFonts w:ascii="標楷體" w:eastAsia="標楷體" w:hAnsi="標楷體" w:hint="eastAsia"/>
          <w:u w:val="single"/>
        </w:rPr>
        <w:t>電腦資訊系統</w:t>
      </w:r>
      <w:r w:rsidRPr="003407F2">
        <w:rPr>
          <w:rFonts w:ascii="標楷體" w:eastAsia="標楷體" w:hAnsi="標楷體" w:hint="eastAsia"/>
        </w:rPr>
        <w:t>之正常運作，甲方同意委由乙方提供相關維護服務並支付相當對價，雙方議定條款如下，以茲共同遵守：</w:t>
      </w:r>
    </w:p>
    <w:p w:rsidR="00555074" w:rsidRPr="003407F2" w:rsidRDefault="00555074" w:rsidP="00555074">
      <w:pPr>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服務範圍及內容</w:t>
      </w:r>
    </w:p>
    <w:p w:rsidR="00555074" w:rsidRPr="003407F2" w:rsidRDefault="00555074" w:rsidP="00555074">
      <w:pPr>
        <w:ind w:firstLine="480"/>
        <w:jc w:val="both"/>
        <w:rPr>
          <w:rFonts w:ascii="標楷體" w:eastAsia="標楷體" w:hAnsi="標楷體"/>
        </w:rPr>
      </w:pPr>
      <w:r w:rsidRPr="003407F2">
        <w:rPr>
          <w:rFonts w:ascii="標楷體" w:eastAsia="標楷體" w:hAnsi="標楷體" w:hint="eastAsia"/>
        </w:rPr>
        <w:t>乙方之服務範圍及內容如【附件一】所載。</w:t>
      </w:r>
    </w:p>
    <w:p w:rsidR="00555074" w:rsidRPr="003407F2" w:rsidRDefault="00555074" w:rsidP="00555074">
      <w:pPr>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服務方式</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本合約存續期間內，甲方於日常運作中遇有維護需求，得以電話或傳真或電子郵件通知乙方。</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乙方於接獲甲方前項需求通知後，應於即刻指派負責人員與甲方聯繫，說明預計處理方式以及預定完成時間。</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乙方於接獲第一項需求通知後，得視情況決定以電話回答、電腦連線</w:t>
      </w:r>
      <w:proofErr w:type="gramStart"/>
      <w:r w:rsidRPr="003407F2">
        <w:rPr>
          <w:rFonts w:ascii="標楷體" w:eastAsia="標楷體" w:hAnsi="標楷體" w:hint="eastAsia"/>
        </w:rPr>
        <w:t>或赴甲方</w:t>
      </w:r>
      <w:proofErr w:type="gramEnd"/>
      <w:r w:rsidRPr="003407F2">
        <w:rPr>
          <w:rFonts w:ascii="標楷體" w:eastAsia="標楷體" w:hAnsi="標楷體" w:hint="eastAsia"/>
        </w:rPr>
        <w:t>指定之現場之方式加以處理。</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乙方於每次提供服務完畢後，應詳實記明服務內容及時數，</w:t>
      </w:r>
      <w:proofErr w:type="gramStart"/>
      <w:r w:rsidRPr="003407F2">
        <w:rPr>
          <w:rFonts w:ascii="標楷體" w:eastAsia="標楷體" w:hAnsi="標楷體" w:hint="eastAsia"/>
        </w:rPr>
        <w:t>並請甲方</w:t>
      </w:r>
      <w:proofErr w:type="gramEnd"/>
      <w:r w:rsidRPr="003407F2">
        <w:rPr>
          <w:rFonts w:ascii="標楷體" w:eastAsia="標楷體" w:hAnsi="標楷體" w:hint="eastAsia"/>
        </w:rPr>
        <w:t>簽認。</w:t>
      </w:r>
    </w:p>
    <w:p w:rsidR="00555074" w:rsidRPr="003407F2" w:rsidRDefault="00555074" w:rsidP="00555074">
      <w:pPr>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服務時間</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乙方服務時間如下：</w:t>
      </w:r>
    </w:p>
    <w:p w:rsidR="00555074" w:rsidRPr="003407F2" w:rsidRDefault="00555074" w:rsidP="00555074">
      <w:pPr>
        <w:numPr>
          <w:ilvl w:val="2"/>
          <w:numId w:val="1"/>
        </w:numPr>
        <w:jc w:val="both"/>
        <w:rPr>
          <w:rFonts w:ascii="標楷體" w:eastAsia="標楷體" w:hAnsi="標楷體"/>
        </w:rPr>
      </w:pPr>
      <w:r w:rsidRPr="003407F2">
        <w:rPr>
          <w:rFonts w:ascii="標楷體" w:eastAsia="標楷體" w:hAnsi="標楷體" w:hint="eastAsia"/>
        </w:rPr>
        <w:t>週一至週五</w:t>
      </w:r>
      <w:r w:rsidRPr="003407F2">
        <w:rPr>
          <w:rFonts w:ascii="標楷體" w:eastAsia="標楷體" w:hAnsi="標楷體" w:hint="eastAsia"/>
        </w:rPr>
        <w:tab/>
        <w:t>上午8:30～12:00</w:t>
      </w:r>
      <w:r w:rsidRPr="003407F2">
        <w:rPr>
          <w:rFonts w:ascii="標楷體" w:eastAsia="標楷體" w:hAnsi="標楷體" w:hint="eastAsia"/>
        </w:rPr>
        <w:tab/>
        <w:t>下午13:00～17:30</w:t>
      </w:r>
    </w:p>
    <w:p w:rsidR="00555074" w:rsidRPr="003407F2" w:rsidRDefault="00555074" w:rsidP="00555074">
      <w:pPr>
        <w:numPr>
          <w:ilvl w:val="2"/>
          <w:numId w:val="1"/>
        </w:numPr>
        <w:jc w:val="both"/>
        <w:rPr>
          <w:rFonts w:ascii="標楷體" w:eastAsia="標楷體" w:hAnsi="標楷體"/>
        </w:rPr>
      </w:pPr>
      <w:r w:rsidRPr="003407F2">
        <w:rPr>
          <w:rFonts w:ascii="標楷體" w:eastAsia="標楷體" w:hAnsi="標楷體" w:hint="eastAsia"/>
        </w:rPr>
        <w:t>本項所定服務時間不包含行政院人事行政局公告之例假日及經政府單位宣布停止上班之時間。</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甲方如有需要，</w:t>
      </w:r>
      <w:proofErr w:type="gramStart"/>
      <w:r w:rsidRPr="003407F2">
        <w:rPr>
          <w:rFonts w:ascii="標楷體" w:eastAsia="標楷體" w:hAnsi="標楷體" w:hint="eastAsia"/>
        </w:rPr>
        <w:t>得經乙方</w:t>
      </w:r>
      <w:proofErr w:type="gramEnd"/>
      <w:r w:rsidRPr="003407F2">
        <w:rPr>
          <w:rFonts w:ascii="標楷體" w:eastAsia="標楷體" w:hAnsi="標楷體" w:hint="eastAsia"/>
        </w:rPr>
        <w:t>同意後，由乙方於前項服務時間以外之時間提供服務。乙方於前項服務時間以外提供服務之費用，由甲乙雙方另行議定之。</w:t>
      </w:r>
    </w:p>
    <w:p w:rsidR="00555074" w:rsidRPr="003407F2" w:rsidRDefault="00555074" w:rsidP="00555074">
      <w:pPr>
        <w:ind w:left="480"/>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計費及付款</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乙方同意以總價新台幣(下同)</w:t>
      </w:r>
      <w:r w:rsidR="00745FAF" w:rsidRPr="003407F2">
        <w:rPr>
          <w:rFonts w:ascii="標楷體" w:eastAsia="標楷體" w:hAnsi="標楷體" w:hint="eastAsia"/>
          <w:sz w:val="28"/>
          <w:szCs w:val="28"/>
        </w:rPr>
        <w:t xml:space="preserve"> </w:t>
      </w:r>
      <w:del w:id="0" w:author="許心瑀" w:date="2024-02-06T14:49:00Z">
        <w:r w:rsidR="00FE610D" w:rsidRPr="003407F2" w:rsidDel="00AF3D2D">
          <w:rPr>
            <w:rFonts w:ascii="標楷體" w:eastAsia="標楷體" w:hAnsi="標楷體"/>
            <w:sz w:val="28"/>
            <w:szCs w:val="28"/>
          </w:rPr>
          <w:delText>1</w:delText>
        </w:r>
        <w:r w:rsidR="008631D5" w:rsidRPr="003407F2" w:rsidDel="00AF3D2D">
          <w:rPr>
            <w:rFonts w:ascii="標楷體" w:eastAsia="標楷體" w:hAnsi="標楷體"/>
            <w:sz w:val="28"/>
            <w:szCs w:val="28"/>
          </w:rPr>
          <w:delText>13</w:delText>
        </w:r>
        <w:r w:rsidR="00FE610D" w:rsidRPr="003407F2" w:rsidDel="00AF3D2D">
          <w:rPr>
            <w:rFonts w:ascii="標楷體" w:eastAsia="標楷體" w:hAnsi="標楷體"/>
            <w:sz w:val="28"/>
            <w:szCs w:val="28"/>
          </w:rPr>
          <w:delText>,</w:delText>
        </w:r>
        <w:r w:rsidR="008631D5" w:rsidRPr="003407F2" w:rsidDel="00AF3D2D">
          <w:rPr>
            <w:rFonts w:ascii="標楷體" w:eastAsia="標楷體" w:hAnsi="標楷體"/>
            <w:sz w:val="28"/>
            <w:szCs w:val="28"/>
          </w:rPr>
          <w:delText>5</w:delText>
        </w:r>
        <w:r w:rsidR="00FE610D" w:rsidRPr="003407F2" w:rsidDel="00AF3D2D">
          <w:rPr>
            <w:rFonts w:ascii="標楷體" w:eastAsia="標楷體" w:hAnsi="標楷體"/>
            <w:sz w:val="28"/>
            <w:szCs w:val="28"/>
          </w:rPr>
          <w:delText>00</w:delText>
        </w:r>
      </w:del>
      <w:ins w:id="1" w:author="許心瑀" w:date="2024-02-06T14:49:00Z">
        <w:r w:rsidR="00AF3D2D">
          <w:rPr>
            <w:rFonts w:ascii="標楷體" w:eastAsia="標楷體" w:hAnsi="標楷體"/>
            <w:sz w:val="28"/>
            <w:szCs w:val="28"/>
          </w:rPr>
          <w:t>106,750</w:t>
        </w:r>
      </w:ins>
      <w:r w:rsidR="00745FAF" w:rsidRPr="003407F2">
        <w:rPr>
          <w:rFonts w:ascii="標楷體" w:eastAsia="標楷體" w:hAnsi="標楷體" w:hint="eastAsia"/>
          <w:sz w:val="28"/>
          <w:szCs w:val="28"/>
        </w:rPr>
        <w:t>元</w:t>
      </w:r>
      <w:r w:rsidRPr="003407F2">
        <w:rPr>
          <w:rFonts w:ascii="標楷體" w:eastAsia="標楷體" w:hAnsi="標楷體" w:hint="eastAsia"/>
        </w:rPr>
        <w:t>（以下稱「維護服務費」）為甲方提供維護服務。</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乙方應於本合約簽署後，檢附發票向甲方請付第一項之維護服務費。</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甲方應於收到乙方發票後</w:t>
      </w:r>
      <w:r w:rsidR="00745FAF" w:rsidRPr="003407F2">
        <w:rPr>
          <w:rFonts w:ascii="標楷體" w:eastAsia="標楷體" w:hAnsi="標楷體" w:hint="eastAsia"/>
          <w:lang w:eastAsia="zh-HK"/>
        </w:rPr>
        <w:t>次月</w:t>
      </w:r>
      <w:r w:rsidR="00745FAF" w:rsidRPr="003407F2">
        <w:rPr>
          <w:rFonts w:ascii="標楷體" w:eastAsia="標楷體" w:hAnsi="標楷體" w:hint="eastAsia"/>
        </w:rPr>
        <w:t>25</w:t>
      </w:r>
      <w:r w:rsidR="00745FAF" w:rsidRPr="003407F2">
        <w:rPr>
          <w:rFonts w:ascii="標楷體" w:eastAsia="標楷體" w:hAnsi="標楷體" w:hint="eastAsia"/>
          <w:lang w:eastAsia="zh-HK"/>
        </w:rPr>
        <w:t>日前</w:t>
      </w:r>
      <w:r w:rsidRPr="003407F2">
        <w:rPr>
          <w:rFonts w:ascii="標楷體" w:eastAsia="標楷體" w:hAnsi="標楷體" w:hint="eastAsia"/>
        </w:rPr>
        <w:t>支付維護服務費。如甲方未依約定時限內付款，每逾一日應給付乙方維護服務費總價1‰之遲延利息。</w:t>
      </w:r>
    </w:p>
    <w:p w:rsidR="00555074" w:rsidRPr="003407F2" w:rsidRDefault="00555074" w:rsidP="00555074">
      <w:pPr>
        <w:ind w:left="480"/>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lastRenderedPageBreak/>
        <w:t>合約期間及續約</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合約存續期間：</w:t>
      </w:r>
      <w:r w:rsidR="0056254B" w:rsidRPr="003407F2">
        <w:rPr>
          <w:rFonts w:ascii="標楷體" w:eastAsia="標楷體" w:hAnsi="標楷體" w:hint="eastAsia"/>
        </w:rPr>
        <w:t>自民國(下同</w:t>
      </w:r>
      <w:r w:rsidR="0056254B" w:rsidRPr="003407F2">
        <w:rPr>
          <w:rFonts w:ascii="標楷體" w:eastAsia="標楷體" w:hAnsi="標楷體" w:hint="eastAsia"/>
          <w:lang w:eastAsia="zh-HK"/>
        </w:rPr>
        <w:t>)</w:t>
      </w:r>
      <w:del w:id="2" w:author="許心瑀" w:date="2024-01-31T15:38:00Z">
        <w:r w:rsidR="007E1F95" w:rsidDel="000F3BD6">
          <w:rPr>
            <w:rFonts w:ascii="標楷體" w:eastAsia="標楷體" w:hAnsi="標楷體"/>
          </w:rPr>
          <w:delText>112</w:delText>
        </w:r>
      </w:del>
      <w:ins w:id="3" w:author="許心瑀" w:date="2024-01-31T15:38:00Z">
        <w:r w:rsidR="000F3BD6">
          <w:rPr>
            <w:rFonts w:ascii="標楷體" w:eastAsia="標楷體" w:hAnsi="標楷體"/>
          </w:rPr>
          <w:t>113</w:t>
        </w:r>
      </w:ins>
      <w:r w:rsidR="0056254B" w:rsidRPr="003407F2">
        <w:rPr>
          <w:rFonts w:ascii="標楷體" w:eastAsia="標楷體" w:hAnsi="標楷體" w:hint="eastAsia"/>
        </w:rPr>
        <w:t>年0</w:t>
      </w:r>
      <w:r w:rsidR="0056254B" w:rsidRPr="003407F2">
        <w:rPr>
          <w:rFonts w:ascii="標楷體" w:eastAsia="標楷體" w:hAnsi="標楷體"/>
        </w:rPr>
        <w:t>1</w:t>
      </w:r>
      <w:r w:rsidR="0056254B" w:rsidRPr="003407F2">
        <w:rPr>
          <w:rFonts w:ascii="標楷體" w:eastAsia="標楷體" w:hAnsi="標楷體" w:hint="eastAsia"/>
        </w:rPr>
        <w:t>月0</w:t>
      </w:r>
      <w:r w:rsidR="0056254B" w:rsidRPr="003407F2">
        <w:rPr>
          <w:rFonts w:ascii="標楷體" w:eastAsia="標楷體" w:hAnsi="標楷體"/>
        </w:rPr>
        <w:t>1</w:t>
      </w:r>
      <w:r w:rsidR="0056254B" w:rsidRPr="003407F2">
        <w:rPr>
          <w:rFonts w:ascii="標楷體" w:eastAsia="標楷體" w:hAnsi="標楷體" w:hint="eastAsia"/>
        </w:rPr>
        <w:t>日至</w:t>
      </w:r>
      <w:del w:id="4" w:author="許心瑀" w:date="2024-01-31T15:38:00Z">
        <w:r w:rsidR="007E1F95" w:rsidDel="000F3BD6">
          <w:rPr>
            <w:rFonts w:ascii="標楷體" w:eastAsia="標楷體" w:hAnsi="標楷體"/>
          </w:rPr>
          <w:delText>112</w:delText>
        </w:r>
      </w:del>
      <w:ins w:id="5" w:author="許心瑀" w:date="2024-01-31T15:38:00Z">
        <w:r w:rsidR="000F3BD6">
          <w:rPr>
            <w:rFonts w:ascii="標楷體" w:eastAsia="標楷體" w:hAnsi="標楷體"/>
          </w:rPr>
          <w:t>113</w:t>
        </w:r>
      </w:ins>
      <w:r w:rsidR="0056254B" w:rsidRPr="003407F2">
        <w:rPr>
          <w:rFonts w:ascii="標楷體" w:eastAsia="標楷體" w:hAnsi="標楷體" w:hint="eastAsia"/>
        </w:rPr>
        <w:t>年12月31日止</w:t>
      </w:r>
      <w:r w:rsidRPr="003407F2">
        <w:rPr>
          <w:rFonts w:ascii="標楷體" w:eastAsia="標楷體" w:hAnsi="標楷體" w:hint="eastAsia"/>
        </w:rPr>
        <w:t>。</w:t>
      </w:r>
    </w:p>
    <w:p w:rsidR="00555074" w:rsidRPr="003407F2" w:rsidRDefault="0056254B" w:rsidP="00555074">
      <w:pPr>
        <w:numPr>
          <w:ilvl w:val="1"/>
          <w:numId w:val="1"/>
        </w:numPr>
        <w:jc w:val="both"/>
        <w:rPr>
          <w:rFonts w:ascii="標楷體" w:eastAsia="標楷體" w:hAnsi="標楷體"/>
        </w:rPr>
      </w:pPr>
      <w:r w:rsidRPr="003407F2">
        <w:rPr>
          <w:rFonts w:ascii="標楷體" w:eastAsia="標楷體" w:hAnsi="標楷體" w:hint="eastAsia"/>
          <w:lang w:eastAsia="zh-HK"/>
        </w:rPr>
        <w:t>除</w:t>
      </w:r>
      <w:proofErr w:type="gramStart"/>
      <w:r w:rsidRPr="003407F2">
        <w:rPr>
          <w:rFonts w:ascii="標楷體" w:eastAsia="標楷體" w:hAnsi="標楷體" w:hint="eastAsia"/>
        </w:rPr>
        <w:t>甲乙任</w:t>
      </w:r>
      <w:proofErr w:type="gramEnd"/>
      <w:r w:rsidRPr="003407F2">
        <w:rPr>
          <w:rFonts w:ascii="標楷體" w:eastAsia="標楷體" w:hAnsi="標楷體" w:hint="eastAsia"/>
        </w:rPr>
        <w:t>一方於合約屆期前</w:t>
      </w:r>
      <w:proofErr w:type="gramStart"/>
      <w:r w:rsidRPr="003407F2">
        <w:rPr>
          <w:rFonts w:ascii="標楷體" w:eastAsia="標楷體" w:hAnsi="標楷體" w:hint="eastAsia"/>
        </w:rPr>
        <w:t>ㄧ個</w:t>
      </w:r>
      <w:proofErr w:type="gramEnd"/>
      <w:r w:rsidRPr="003407F2">
        <w:rPr>
          <w:rFonts w:ascii="標楷體" w:eastAsia="標楷體" w:hAnsi="標楷體" w:hint="eastAsia"/>
        </w:rPr>
        <w:t>月以書面通知他方不再續約，或甲乙雙方另行以書面協議簽訂維護合約者外，本合約屆期後自動依原條款續約壹年，以後亦同</w:t>
      </w:r>
      <w:r w:rsidR="00555074" w:rsidRPr="003407F2">
        <w:rPr>
          <w:rFonts w:ascii="標楷體" w:eastAsia="標楷體" w:hAnsi="標楷體" w:hint="eastAsia"/>
        </w:rPr>
        <w:t>。</w:t>
      </w:r>
    </w:p>
    <w:p w:rsidR="00555074" w:rsidRPr="003407F2" w:rsidRDefault="00555074" w:rsidP="00555074">
      <w:pPr>
        <w:ind w:left="480"/>
        <w:jc w:val="both"/>
        <w:rPr>
          <w:rFonts w:ascii="標楷體" w:eastAsia="標楷體" w:hAnsi="標楷體"/>
          <w:color w:val="000000"/>
        </w:rPr>
      </w:pPr>
    </w:p>
    <w:p w:rsidR="00555074" w:rsidRPr="003407F2" w:rsidRDefault="00555074" w:rsidP="00555074">
      <w:pPr>
        <w:numPr>
          <w:ilvl w:val="0"/>
          <w:numId w:val="1"/>
        </w:numPr>
        <w:jc w:val="both"/>
        <w:rPr>
          <w:rFonts w:ascii="標楷體" w:eastAsia="標楷體" w:hAnsi="標楷體"/>
          <w:b/>
          <w:color w:val="000000"/>
        </w:rPr>
      </w:pPr>
      <w:r w:rsidRPr="003407F2">
        <w:rPr>
          <w:rFonts w:ascii="標楷體" w:eastAsia="標楷體" w:hAnsi="標楷體" w:hint="eastAsia"/>
          <w:b/>
          <w:color w:val="000000"/>
        </w:rPr>
        <w:t>合約終止</w:t>
      </w:r>
    </w:p>
    <w:p w:rsidR="00555074" w:rsidRPr="003407F2" w:rsidRDefault="003434CD" w:rsidP="00555074">
      <w:pPr>
        <w:numPr>
          <w:ilvl w:val="1"/>
          <w:numId w:val="1"/>
        </w:numPr>
        <w:jc w:val="both"/>
        <w:rPr>
          <w:rFonts w:ascii="標楷體" w:eastAsia="標楷體" w:hAnsi="標楷體"/>
          <w:color w:val="000000"/>
        </w:rPr>
      </w:pPr>
      <w:r>
        <w:rPr>
          <w:rFonts w:ascii="標楷體" w:eastAsia="標楷體" w:hAnsi="標楷體" w:hint="eastAsia"/>
          <w:color w:val="000000"/>
        </w:rPr>
        <w:t>任一</w:t>
      </w:r>
      <w:r w:rsidR="00555074" w:rsidRPr="003407F2">
        <w:rPr>
          <w:rFonts w:ascii="標楷體" w:eastAsia="標楷體" w:hAnsi="標楷體" w:hint="eastAsia"/>
          <w:color w:val="000000"/>
        </w:rPr>
        <w:t>方有下列情事之</w:t>
      </w:r>
      <w:proofErr w:type="gramStart"/>
      <w:r w:rsidR="00555074" w:rsidRPr="003407F2">
        <w:rPr>
          <w:rFonts w:ascii="標楷體" w:eastAsia="標楷體" w:hAnsi="標楷體" w:hint="eastAsia"/>
          <w:color w:val="000000"/>
        </w:rPr>
        <w:t>一</w:t>
      </w:r>
      <w:proofErr w:type="gramEnd"/>
      <w:r w:rsidR="00555074" w:rsidRPr="003407F2">
        <w:rPr>
          <w:rFonts w:ascii="標楷體" w:eastAsia="標楷體" w:hAnsi="標楷體" w:hint="eastAsia"/>
          <w:color w:val="000000"/>
        </w:rPr>
        <w:t>者，</w:t>
      </w:r>
      <w:r>
        <w:rPr>
          <w:rFonts w:ascii="標楷體" w:eastAsia="標楷體" w:hAnsi="標楷體" w:hint="eastAsia"/>
          <w:color w:val="000000"/>
        </w:rPr>
        <w:t>他</w:t>
      </w:r>
      <w:r w:rsidR="00555074" w:rsidRPr="003407F2">
        <w:rPr>
          <w:rFonts w:ascii="標楷體" w:eastAsia="標楷體" w:hAnsi="標楷體" w:hint="eastAsia"/>
          <w:color w:val="000000"/>
        </w:rPr>
        <w:t>方得</w:t>
      </w:r>
      <w:r>
        <w:rPr>
          <w:rFonts w:ascii="標楷體" w:eastAsia="標楷體" w:hAnsi="標楷體" w:hint="eastAsia"/>
          <w:color w:val="000000"/>
        </w:rPr>
        <w:t>以書面通知後</w:t>
      </w:r>
      <w:r w:rsidR="00555074" w:rsidRPr="003407F2">
        <w:rPr>
          <w:rFonts w:ascii="標楷體" w:eastAsia="標楷體" w:hAnsi="標楷體" w:hint="eastAsia"/>
          <w:color w:val="000000"/>
        </w:rPr>
        <w:t>終止或解除本合約，並得請求因此所產生之損害賠償：</w:t>
      </w:r>
    </w:p>
    <w:p w:rsidR="00555074" w:rsidRPr="003407F2" w:rsidRDefault="00555074" w:rsidP="00555074">
      <w:pPr>
        <w:ind w:leftChars="300" w:left="1200" w:hangingChars="200" w:hanging="480"/>
        <w:jc w:val="both"/>
        <w:rPr>
          <w:rFonts w:ascii="標楷體" w:eastAsia="標楷體" w:hAnsi="標楷體"/>
          <w:color w:val="000000"/>
        </w:rPr>
      </w:pPr>
      <w:r w:rsidRPr="003407F2">
        <w:rPr>
          <w:rFonts w:ascii="標楷體" w:eastAsia="標楷體" w:hAnsi="標楷體" w:hint="eastAsia"/>
          <w:color w:val="000000"/>
        </w:rPr>
        <w:t>(</w:t>
      </w:r>
      <w:proofErr w:type="gramStart"/>
      <w:r w:rsidRPr="003407F2">
        <w:rPr>
          <w:rFonts w:ascii="標楷體" w:eastAsia="標楷體" w:hAnsi="標楷體" w:hint="eastAsia"/>
          <w:color w:val="000000"/>
        </w:rPr>
        <w:t>一</w:t>
      </w:r>
      <w:proofErr w:type="gramEnd"/>
      <w:r w:rsidRPr="003407F2">
        <w:rPr>
          <w:rFonts w:ascii="標楷體" w:eastAsia="標楷體" w:hAnsi="標楷體" w:hint="eastAsia"/>
          <w:color w:val="000000"/>
        </w:rPr>
        <w:t>)</w:t>
      </w:r>
      <w:r w:rsidR="003434CD">
        <w:rPr>
          <w:rFonts w:ascii="標楷體" w:eastAsia="標楷體" w:hAnsi="標楷體" w:hint="eastAsia"/>
          <w:color w:val="000000"/>
        </w:rPr>
        <w:t>一</w:t>
      </w:r>
      <w:r w:rsidRPr="003407F2">
        <w:rPr>
          <w:rFonts w:ascii="標楷體" w:eastAsia="標楷體" w:hAnsi="標楷體" w:hint="eastAsia"/>
          <w:color w:val="000000"/>
        </w:rPr>
        <w:t>方違反本合約應履行之事項，經</w:t>
      </w:r>
      <w:r w:rsidR="003434CD">
        <w:rPr>
          <w:rFonts w:ascii="標楷體" w:eastAsia="標楷體" w:hAnsi="標楷體" w:hint="eastAsia"/>
          <w:color w:val="000000"/>
        </w:rPr>
        <w:t>他</w:t>
      </w:r>
      <w:r w:rsidRPr="003407F2">
        <w:rPr>
          <w:rFonts w:ascii="標楷體" w:eastAsia="標楷體" w:hAnsi="標楷體" w:hint="eastAsia"/>
          <w:color w:val="000000"/>
        </w:rPr>
        <w:t>方催告改善，仍未改善者；</w:t>
      </w:r>
    </w:p>
    <w:p w:rsidR="00555074" w:rsidRPr="003407F2" w:rsidRDefault="00555074" w:rsidP="00555074">
      <w:pPr>
        <w:ind w:leftChars="300" w:left="1200" w:hangingChars="200" w:hanging="480"/>
        <w:jc w:val="both"/>
        <w:rPr>
          <w:rFonts w:ascii="標楷體" w:eastAsia="標楷體" w:hAnsi="標楷體"/>
          <w:color w:val="000000"/>
        </w:rPr>
      </w:pPr>
      <w:r w:rsidRPr="003407F2">
        <w:rPr>
          <w:rFonts w:ascii="標楷體" w:eastAsia="標楷體" w:hAnsi="標楷體" w:hint="eastAsia"/>
          <w:color w:val="000000"/>
        </w:rPr>
        <w:t>(二)公司主要營業或資產轉讓予他人者；</w:t>
      </w:r>
    </w:p>
    <w:p w:rsidR="00555074" w:rsidRPr="003407F2" w:rsidRDefault="00555074" w:rsidP="00555074">
      <w:pPr>
        <w:ind w:leftChars="300" w:left="1200" w:hangingChars="200" w:hanging="480"/>
        <w:jc w:val="both"/>
        <w:rPr>
          <w:rFonts w:ascii="標楷體" w:eastAsia="標楷體" w:hAnsi="標楷體"/>
          <w:color w:val="000000"/>
        </w:rPr>
      </w:pPr>
      <w:r w:rsidRPr="003407F2">
        <w:rPr>
          <w:rFonts w:ascii="標楷體" w:eastAsia="標楷體" w:hAnsi="標楷體" w:hint="eastAsia"/>
          <w:color w:val="000000"/>
        </w:rPr>
        <w:t>(三)停止營業；</w:t>
      </w:r>
    </w:p>
    <w:p w:rsidR="00555074" w:rsidRPr="003407F2" w:rsidRDefault="00555074" w:rsidP="00555074">
      <w:pPr>
        <w:ind w:leftChars="300" w:left="1200" w:hangingChars="200" w:hanging="480"/>
        <w:jc w:val="both"/>
        <w:rPr>
          <w:rFonts w:ascii="標楷體" w:eastAsia="標楷體" w:hAnsi="標楷體"/>
          <w:color w:val="000000"/>
        </w:rPr>
      </w:pPr>
      <w:r w:rsidRPr="003407F2">
        <w:rPr>
          <w:rFonts w:ascii="標楷體" w:eastAsia="標楷體" w:hAnsi="標楷體" w:hint="eastAsia"/>
          <w:color w:val="000000"/>
        </w:rPr>
        <w:t>(四)解散、清算、聲請重整或破產或其他重大情事，致無法履行本合約者；</w:t>
      </w:r>
    </w:p>
    <w:p w:rsidR="00555074" w:rsidRPr="003407F2" w:rsidRDefault="003434CD" w:rsidP="00C568B5">
      <w:pPr>
        <w:ind w:leftChars="251" w:left="1200" w:hangingChars="249" w:hanging="598"/>
        <w:jc w:val="both"/>
        <w:rPr>
          <w:rFonts w:ascii="標楷體" w:eastAsia="標楷體" w:hAnsi="標楷體"/>
          <w:color w:val="000000"/>
        </w:rPr>
      </w:pPr>
      <w:r w:rsidRPr="003407F2" w:rsidDel="003434CD">
        <w:rPr>
          <w:rFonts w:ascii="標楷體" w:eastAsia="標楷體" w:hAnsi="標楷體" w:hint="eastAsia"/>
          <w:color w:val="000000"/>
        </w:rPr>
        <w:t xml:space="preserve"> </w:t>
      </w:r>
      <w:r w:rsidR="00555074" w:rsidRPr="003407F2">
        <w:rPr>
          <w:rFonts w:ascii="標楷體" w:eastAsia="標楷體" w:hAnsi="標楷體"/>
          <w:color w:val="000000"/>
        </w:rPr>
        <w:t>(</w:t>
      </w:r>
      <w:r>
        <w:rPr>
          <w:rFonts w:ascii="標楷體" w:eastAsia="標楷體" w:hAnsi="標楷體" w:hint="eastAsia"/>
          <w:color w:val="000000"/>
        </w:rPr>
        <w:t>五</w:t>
      </w:r>
      <w:r w:rsidR="00555074" w:rsidRPr="003407F2">
        <w:rPr>
          <w:rFonts w:ascii="標楷體" w:eastAsia="標楷體" w:hAnsi="標楷體" w:hint="eastAsia"/>
          <w:color w:val="000000"/>
        </w:rPr>
        <w:t>)其他法定終止或解除事由。</w:t>
      </w:r>
    </w:p>
    <w:p w:rsidR="003434CD" w:rsidRPr="003434CD" w:rsidRDefault="003434CD" w:rsidP="003434CD">
      <w:pPr>
        <w:pStyle w:val="aa"/>
        <w:numPr>
          <w:ilvl w:val="1"/>
          <w:numId w:val="1"/>
        </w:numPr>
        <w:ind w:leftChars="0"/>
        <w:rPr>
          <w:rFonts w:ascii="標楷體" w:eastAsia="標楷體" w:hAnsi="標楷體"/>
          <w:color w:val="000000"/>
          <w:kern w:val="2"/>
          <w:szCs w:val="24"/>
        </w:rPr>
      </w:pPr>
      <w:r w:rsidRPr="003434CD">
        <w:rPr>
          <w:rFonts w:ascii="標楷體" w:eastAsia="標楷體" w:hAnsi="標楷體" w:hint="eastAsia"/>
          <w:color w:val="000000"/>
          <w:kern w:val="2"/>
          <w:szCs w:val="24"/>
        </w:rPr>
        <w:t>前項終止合約之一方如為乙方時，乙方並得請求維護費用之全額。</w:t>
      </w:r>
    </w:p>
    <w:p w:rsidR="00555074" w:rsidRPr="003407F2" w:rsidRDefault="00555074" w:rsidP="006932BB">
      <w:pPr>
        <w:numPr>
          <w:ilvl w:val="1"/>
          <w:numId w:val="1"/>
        </w:numPr>
        <w:ind w:leftChars="200" w:left="720" w:hangingChars="100" w:hanging="240"/>
        <w:jc w:val="both"/>
        <w:rPr>
          <w:rFonts w:ascii="標楷體" w:eastAsia="標楷體" w:hAnsi="標楷體"/>
          <w:color w:val="000000"/>
        </w:rPr>
      </w:pPr>
      <w:r w:rsidRPr="003407F2">
        <w:rPr>
          <w:rFonts w:ascii="標楷體" w:eastAsia="標楷體" w:hAnsi="標楷體" w:hint="eastAsia"/>
          <w:color w:val="000000"/>
        </w:rPr>
        <w:t>本合約之終止或解除並不影響任一方於終止或解除當時或之前已經取得之權利。</w:t>
      </w:r>
    </w:p>
    <w:p w:rsidR="00555074" w:rsidRPr="003407F2" w:rsidRDefault="0047158F" w:rsidP="006932BB">
      <w:pPr>
        <w:ind w:leftChars="200" w:left="720" w:hangingChars="100" w:hanging="240"/>
        <w:jc w:val="both"/>
        <w:rPr>
          <w:rFonts w:ascii="標楷體" w:eastAsia="標楷體" w:hAnsi="標楷體"/>
          <w:color w:val="FF0000"/>
        </w:rPr>
      </w:pPr>
      <w:r>
        <w:rPr>
          <w:rFonts w:ascii="標楷體" w:eastAsia="標楷體" w:hAnsi="標楷體" w:hint="eastAsia"/>
          <w:color w:val="000000"/>
          <w:lang w:eastAsia="zh-HK"/>
        </w:rPr>
        <w:t>四</w:t>
      </w:r>
      <w:r w:rsidR="00555074" w:rsidRPr="003407F2">
        <w:rPr>
          <w:rFonts w:ascii="標楷體" w:eastAsia="標楷體" w:hAnsi="標楷體" w:hint="eastAsia"/>
          <w:color w:val="000000"/>
        </w:rPr>
        <w:t>、</w:t>
      </w:r>
      <w:r w:rsidR="00CD72FE" w:rsidRPr="003407F2">
        <w:rPr>
          <w:rFonts w:ascii="標楷體" w:eastAsia="標楷體" w:hAnsi="標楷體" w:hint="eastAsia"/>
          <w:color w:val="000000"/>
          <w:lang w:eastAsia="zh-HK"/>
        </w:rPr>
        <w:t>雙</w:t>
      </w:r>
      <w:r w:rsidR="00555074" w:rsidRPr="003407F2">
        <w:rPr>
          <w:rFonts w:ascii="標楷體" w:eastAsia="標楷體" w:hAnsi="標楷體" w:hint="eastAsia"/>
          <w:color w:val="000000"/>
        </w:rPr>
        <w:t>方隨時得以三十天前之書面通知終止本合約，並按實際服務比例收取維護費用。</w:t>
      </w:r>
    </w:p>
    <w:p w:rsidR="00555074" w:rsidRPr="003407F2" w:rsidRDefault="00555074" w:rsidP="00555074">
      <w:pPr>
        <w:ind w:left="480"/>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保密條款</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非事先經他方以書面表示同意，任一方不得以任何方式，將他方所提供之一切技術資料或一切因履行本合約所知悉之他方營業秘密，提供予與本合約之履行無關之受</w:t>
      </w:r>
      <w:proofErr w:type="gramStart"/>
      <w:r w:rsidRPr="003407F2">
        <w:rPr>
          <w:rFonts w:ascii="標楷體" w:eastAsia="標楷體" w:hAnsi="標楷體" w:hint="eastAsia"/>
        </w:rPr>
        <w:t>僱</w:t>
      </w:r>
      <w:proofErr w:type="gramEnd"/>
      <w:r w:rsidRPr="003407F2">
        <w:rPr>
          <w:rFonts w:ascii="標楷體" w:eastAsia="標楷體" w:hAnsi="標楷體" w:hint="eastAsia"/>
        </w:rPr>
        <w:t>人或第三人。</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前項</w:t>
      </w:r>
      <w:proofErr w:type="gramStart"/>
      <w:r w:rsidRPr="003407F2">
        <w:rPr>
          <w:rFonts w:ascii="標楷體" w:eastAsia="標楷體" w:hAnsi="標楷體" w:hint="eastAsia"/>
        </w:rPr>
        <w:t>所列甲乙</w:t>
      </w:r>
      <w:proofErr w:type="gramEnd"/>
      <w:r w:rsidRPr="003407F2">
        <w:rPr>
          <w:rFonts w:ascii="標楷體" w:eastAsia="標楷體" w:hAnsi="標楷體" w:hint="eastAsia"/>
        </w:rPr>
        <w:t>雙方之義務，於本合約履行完畢後，仍具約束雙方之效力；如當事人任一方因故意或過失違反前項義務致生損害於他方者，除應依他方要求為相當之補救措施外，並應賠償他方因而所受之損害。</w:t>
      </w:r>
    </w:p>
    <w:p w:rsidR="00555074" w:rsidRPr="003407F2" w:rsidRDefault="00555074" w:rsidP="00555074">
      <w:pPr>
        <w:ind w:left="480"/>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其他約定</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甲乙雙方同意，就第一條所列服務之提供，以本合約為完全且唯一之契約，取代雙方於本合約簽訂前有關本合約服務之一切口頭或書面之協議及會談。本合約之附件亦為本合約之一部分，具同等之效力。</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甲乙雙方代表聲明，對本合約全文於簽字蓋章前已詳細審閱，並各為有權代表各該方簽訂本合約者。</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本合約以中華民國法律為</w:t>
      </w:r>
      <w:proofErr w:type="gramStart"/>
      <w:r w:rsidRPr="003407F2">
        <w:rPr>
          <w:rFonts w:ascii="標楷體" w:eastAsia="標楷體" w:hAnsi="標楷體" w:hint="eastAsia"/>
        </w:rPr>
        <w:t>準</w:t>
      </w:r>
      <w:proofErr w:type="gramEnd"/>
      <w:r w:rsidRPr="003407F2">
        <w:rPr>
          <w:rFonts w:ascii="標楷體" w:eastAsia="標楷體" w:hAnsi="標楷體" w:hint="eastAsia"/>
        </w:rPr>
        <w:t>據法。</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甲乙雙方如對合約內容之解釋產生疑義或本合約有未盡事宜，雙方應本誠信原則及相關法規之規定，共同協議解決。</w:t>
      </w:r>
    </w:p>
    <w:p w:rsidR="00555074" w:rsidRPr="003407F2" w:rsidRDefault="00555074" w:rsidP="00555074">
      <w:pPr>
        <w:numPr>
          <w:ilvl w:val="1"/>
          <w:numId w:val="1"/>
        </w:numPr>
        <w:jc w:val="both"/>
        <w:rPr>
          <w:rFonts w:ascii="標楷體" w:eastAsia="標楷體" w:hAnsi="標楷體"/>
        </w:rPr>
      </w:pPr>
      <w:r w:rsidRPr="003407F2">
        <w:rPr>
          <w:rFonts w:ascii="標楷體" w:eastAsia="標楷體" w:hAnsi="標楷體" w:hint="eastAsia"/>
        </w:rPr>
        <w:t>如因本合約有訴訟之必要，甲乙雙方同意以中華民國台灣台北地方法院為第一審管轄法院。</w:t>
      </w:r>
    </w:p>
    <w:p w:rsidR="00555074" w:rsidRPr="003407F2" w:rsidRDefault="00555074" w:rsidP="00555074">
      <w:pPr>
        <w:ind w:left="480"/>
        <w:jc w:val="both"/>
        <w:rPr>
          <w:rFonts w:ascii="標楷體" w:eastAsia="標楷體" w:hAnsi="標楷體"/>
        </w:rPr>
      </w:pPr>
    </w:p>
    <w:p w:rsidR="00555074" w:rsidRPr="003407F2" w:rsidRDefault="00555074" w:rsidP="00555074">
      <w:pPr>
        <w:numPr>
          <w:ilvl w:val="0"/>
          <w:numId w:val="1"/>
        </w:numPr>
        <w:jc w:val="both"/>
        <w:rPr>
          <w:rFonts w:ascii="標楷體" w:eastAsia="標楷體" w:hAnsi="標楷體"/>
          <w:b/>
        </w:rPr>
      </w:pPr>
      <w:r w:rsidRPr="003407F2">
        <w:rPr>
          <w:rFonts w:ascii="標楷體" w:eastAsia="標楷體" w:hAnsi="標楷體" w:hint="eastAsia"/>
          <w:b/>
        </w:rPr>
        <w:t>附件效力及合約份數</w:t>
      </w:r>
    </w:p>
    <w:p w:rsidR="00F86F0D" w:rsidRPr="003407F2" w:rsidRDefault="00F86F0D" w:rsidP="00AA0208">
      <w:pPr>
        <w:pStyle w:val="aa"/>
        <w:numPr>
          <w:ilvl w:val="0"/>
          <w:numId w:val="6"/>
        </w:numPr>
        <w:ind w:leftChars="0"/>
        <w:rPr>
          <w:rFonts w:ascii="標楷體" w:eastAsia="標楷體" w:hAnsi="標楷體"/>
        </w:rPr>
      </w:pPr>
      <w:r w:rsidRPr="003407F2">
        <w:rPr>
          <w:rFonts w:ascii="標楷體" w:eastAsia="標楷體" w:hAnsi="標楷體" w:hint="eastAsia"/>
        </w:rPr>
        <w:t>本合約之附件視為本合約之</w:t>
      </w:r>
      <w:proofErr w:type="gramStart"/>
      <w:r w:rsidRPr="003407F2">
        <w:rPr>
          <w:rFonts w:ascii="標楷體" w:eastAsia="標楷體" w:hAnsi="標楷體" w:hint="eastAsia"/>
        </w:rPr>
        <w:t>一</w:t>
      </w:r>
      <w:proofErr w:type="gramEnd"/>
      <w:r w:rsidRPr="003407F2">
        <w:rPr>
          <w:rFonts w:ascii="標楷體" w:eastAsia="標楷體" w:hAnsi="標楷體" w:hint="eastAsia"/>
        </w:rPr>
        <w:t>部份，與本合約有同一效力，但附件與本合約抵觸時，除該附件係修改或補充本合約條款外，以本合約條款為</w:t>
      </w:r>
      <w:proofErr w:type="gramStart"/>
      <w:r w:rsidRPr="003407F2">
        <w:rPr>
          <w:rFonts w:ascii="標楷體" w:eastAsia="標楷體" w:hAnsi="標楷體" w:hint="eastAsia"/>
        </w:rPr>
        <w:t>準</w:t>
      </w:r>
      <w:proofErr w:type="gramEnd"/>
      <w:r w:rsidRPr="003407F2">
        <w:rPr>
          <w:rFonts w:ascii="標楷體" w:eastAsia="標楷體" w:hAnsi="標楷體" w:hint="eastAsia"/>
        </w:rPr>
        <w:t>。</w:t>
      </w:r>
    </w:p>
    <w:p w:rsidR="00555074" w:rsidRPr="003407F2" w:rsidRDefault="00555074" w:rsidP="00AA0208">
      <w:pPr>
        <w:pStyle w:val="aa"/>
        <w:numPr>
          <w:ilvl w:val="0"/>
          <w:numId w:val="6"/>
        </w:numPr>
        <w:ind w:leftChars="0"/>
        <w:rPr>
          <w:rFonts w:ascii="標楷體" w:eastAsia="標楷體" w:hAnsi="標楷體"/>
        </w:rPr>
      </w:pPr>
      <w:r w:rsidRPr="003407F2">
        <w:rPr>
          <w:rFonts w:ascii="標楷體" w:eastAsia="標楷體" w:hAnsi="標楷體" w:hint="eastAsia"/>
        </w:rPr>
        <w:lastRenderedPageBreak/>
        <w:t>本合約</w:t>
      </w:r>
      <w:proofErr w:type="gramStart"/>
      <w:r w:rsidRPr="003407F2">
        <w:rPr>
          <w:rFonts w:ascii="標楷體" w:eastAsia="標楷體" w:hAnsi="標楷體" w:hint="eastAsia"/>
        </w:rPr>
        <w:t>乙式肆份</w:t>
      </w:r>
      <w:proofErr w:type="gramEnd"/>
      <w:r w:rsidRPr="003407F2">
        <w:rPr>
          <w:rFonts w:ascii="標楷體" w:eastAsia="標楷體" w:hAnsi="標楷體" w:hint="eastAsia"/>
        </w:rPr>
        <w:t>，計</w:t>
      </w:r>
      <w:proofErr w:type="gramStart"/>
      <w:r w:rsidRPr="003407F2">
        <w:rPr>
          <w:rFonts w:ascii="標楷體" w:eastAsia="標楷體" w:hAnsi="標楷體" w:hint="eastAsia"/>
        </w:rPr>
        <w:t>正本貳份</w:t>
      </w:r>
      <w:proofErr w:type="gramEnd"/>
      <w:r w:rsidRPr="003407F2">
        <w:rPr>
          <w:rFonts w:ascii="標楷體" w:eastAsia="標楷體" w:hAnsi="標楷體" w:hint="eastAsia"/>
        </w:rPr>
        <w:t>，</w:t>
      </w:r>
      <w:proofErr w:type="gramStart"/>
      <w:r w:rsidRPr="003407F2">
        <w:rPr>
          <w:rFonts w:ascii="標楷體" w:eastAsia="標楷體" w:hAnsi="標楷體" w:hint="eastAsia"/>
        </w:rPr>
        <w:t>副本貳份</w:t>
      </w:r>
      <w:proofErr w:type="gramEnd"/>
      <w:r w:rsidRPr="003407F2">
        <w:rPr>
          <w:rFonts w:ascii="標楷體" w:eastAsia="標楷體" w:hAnsi="標楷體" w:hint="eastAsia"/>
        </w:rPr>
        <w:t>。甲、乙雙方各執</w:t>
      </w:r>
      <w:proofErr w:type="gramStart"/>
      <w:r w:rsidRPr="003407F2">
        <w:rPr>
          <w:rFonts w:ascii="標楷體" w:eastAsia="標楷體" w:hAnsi="標楷體" w:hint="eastAsia"/>
        </w:rPr>
        <w:t>正本壹份</w:t>
      </w:r>
      <w:proofErr w:type="gramEnd"/>
      <w:r w:rsidRPr="003407F2">
        <w:rPr>
          <w:rFonts w:ascii="標楷體" w:eastAsia="標楷體" w:hAnsi="標楷體" w:hint="eastAsia"/>
        </w:rPr>
        <w:t>、</w:t>
      </w:r>
      <w:proofErr w:type="gramStart"/>
      <w:r w:rsidRPr="003407F2">
        <w:rPr>
          <w:rFonts w:ascii="標楷體" w:eastAsia="標楷體" w:hAnsi="標楷體" w:hint="eastAsia"/>
        </w:rPr>
        <w:t>副本壹份</w:t>
      </w:r>
      <w:proofErr w:type="gramEnd"/>
      <w:r w:rsidRPr="003407F2">
        <w:rPr>
          <w:rFonts w:ascii="標楷體" w:eastAsia="標楷體" w:hAnsi="標楷體" w:hint="eastAsia"/>
        </w:rPr>
        <w:t>，印花自貼。</w:t>
      </w:r>
    </w:p>
    <w:p w:rsidR="00555074" w:rsidRPr="003407F2" w:rsidRDefault="00555074" w:rsidP="00555074">
      <w:pPr>
        <w:jc w:val="both"/>
        <w:rPr>
          <w:rFonts w:ascii="標楷體" w:eastAsia="標楷體" w:hAnsi="標楷體"/>
        </w:rPr>
      </w:pPr>
    </w:p>
    <w:p w:rsidR="00555074" w:rsidRPr="003407F2" w:rsidRDefault="00555074" w:rsidP="00555074">
      <w:pPr>
        <w:jc w:val="both"/>
        <w:rPr>
          <w:rFonts w:ascii="標楷體" w:eastAsia="標楷體" w:hAnsi="標楷體"/>
        </w:rPr>
      </w:pPr>
      <w:r w:rsidRPr="003407F2">
        <w:rPr>
          <w:rFonts w:ascii="標楷體" w:eastAsia="標楷體" w:hAnsi="標楷體"/>
        </w:rPr>
        <w:t xml:space="preserve"> </w:t>
      </w:r>
    </w:p>
    <w:p w:rsidR="00555074" w:rsidRPr="003407F2" w:rsidRDefault="00555074" w:rsidP="00555074">
      <w:pPr>
        <w:jc w:val="both"/>
        <w:rPr>
          <w:rFonts w:ascii="標楷體" w:eastAsia="標楷體" w:hAnsi="標楷體"/>
        </w:rPr>
      </w:pPr>
      <w:r w:rsidRPr="003407F2">
        <w:rPr>
          <w:rFonts w:ascii="標楷體" w:eastAsia="標楷體" w:hAnsi="標楷體" w:hint="eastAsia"/>
        </w:rPr>
        <w:t>立約人：</w:t>
      </w:r>
    </w:p>
    <w:p w:rsidR="00555074" w:rsidRPr="003407F2" w:rsidRDefault="00555074" w:rsidP="00555074">
      <w:pPr>
        <w:jc w:val="both"/>
        <w:rPr>
          <w:rFonts w:ascii="標楷體" w:eastAsia="標楷體" w:hAnsi="標楷體"/>
        </w:rPr>
      </w:pPr>
    </w:p>
    <w:tbl>
      <w:tblPr>
        <w:tblW w:w="0" w:type="auto"/>
        <w:tblLook w:val="01E0" w:firstRow="1" w:lastRow="1" w:firstColumn="1" w:lastColumn="1" w:noHBand="0" w:noVBand="0"/>
      </w:tblPr>
      <w:tblGrid>
        <w:gridCol w:w="5387"/>
        <w:gridCol w:w="4536"/>
      </w:tblGrid>
      <w:tr w:rsidR="00555074" w:rsidRPr="003407F2" w:rsidTr="00FE610D">
        <w:tc>
          <w:tcPr>
            <w:tcW w:w="5387" w:type="dxa"/>
            <w:shd w:val="clear" w:color="auto" w:fill="auto"/>
          </w:tcPr>
          <w:p w:rsidR="00555074" w:rsidRPr="003407F2" w:rsidRDefault="00555074" w:rsidP="006B277D">
            <w:pPr>
              <w:jc w:val="both"/>
              <w:rPr>
                <w:rFonts w:ascii="標楷體" w:eastAsia="標楷體" w:hAnsi="標楷體"/>
              </w:rPr>
            </w:pPr>
            <w:r w:rsidRPr="003407F2">
              <w:rPr>
                <w:rFonts w:ascii="標楷體" w:eastAsia="標楷體" w:hAnsi="標楷體" w:hint="eastAsia"/>
              </w:rPr>
              <w:t>甲方：</w:t>
            </w:r>
            <w:r w:rsidR="008631D5" w:rsidRPr="003407F2">
              <w:rPr>
                <w:rFonts w:ascii="標楷體" w:eastAsia="標楷體" w:hAnsi="標楷體" w:hint="eastAsia"/>
              </w:rPr>
              <w:t>達和鹿草環保股份有限公司</w:t>
            </w:r>
          </w:p>
          <w:p w:rsidR="00555074" w:rsidRPr="003407F2" w:rsidRDefault="00555074" w:rsidP="006B277D">
            <w:pPr>
              <w:jc w:val="both"/>
              <w:rPr>
                <w:rFonts w:ascii="標楷體" w:eastAsia="標楷體" w:hAnsi="標楷體"/>
              </w:rPr>
            </w:pPr>
          </w:p>
          <w:p w:rsidR="00555074" w:rsidRPr="003407F2" w:rsidRDefault="00555074" w:rsidP="006B277D">
            <w:pPr>
              <w:jc w:val="both"/>
              <w:rPr>
                <w:rFonts w:ascii="標楷體" w:eastAsia="標楷體" w:hAnsi="標楷體"/>
              </w:rPr>
            </w:pPr>
            <w:r w:rsidRPr="003407F2">
              <w:rPr>
                <w:rFonts w:ascii="標楷體" w:eastAsia="標楷體" w:hAnsi="標楷體" w:hint="eastAsia"/>
              </w:rPr>
              <w:t>代表人：</w:t>
            </w:r>
            <w:r w:rsidR="0056254B" w:rsidRPr="003407F2">
              <w:rPr>
                <w:rFonts w:ascii="標楷體" w:eastAsia="標楷體" w:hAnsi="標楷體" w:hint="eastAsia"/>
              </w:rPr>
              <w:t>林中山</w:t>
            </w:r>
          </w:p>
          <w:p w:rsidR="00555074" w:rsidRPr="003407F2" w:rsidRDefault="00555074" w:rsidP="006B277D">
            <w:pPr>
              <w:jc w:val="both"/>
              <w:rPr>
                <w:rFonts w:ascii="標楷體" w:eastAsia="標楷體" w:hAnsi="標楷體"/>
              </w:rPr>
            </w:pPr>
          </w:p>
          <w:p w:rsidR="00555074" w:rsidRPr="003407F2" w:rsidRDefault="00555074" w:rsidP="006B277D">
            <w:pPr>
              <w:jc w:val="both"/>
              <w:rPr>
                <w:rFonts w:ascii="標楷體" w:eastAsia="標楷體" w:hAnsi="標楷體"/>
              </w:rPr>
            </w:pPr>
            <w:r w:rsidRPr="003407F2">
              <w:rPr>
                <w:rFonts w:ascii="標楷體" w:eastAsia="標楷體" w:hAnsi="標楷體" w:hint="eastAsia"/>
              </w:rPr>
              <w:t>職稱：</w:t>
            </w:r>
            <w:r w:rsidR="0056254B" w:rsidRPr="003407F2">
              <w:rPr>
                <w:rFonts w:ascii="標楷體" w:eastAsia="標楷體" w:hAnsi="標楷體" w:hint="eastAsia"/>
              </w:rPr>
              <w:t>廠長</w:t>
            </w:r>
          </w:p>
          <w:p w:rsidR="00555074" w:rsidRPr="003407F2" w:rsidRDefault="00555074" w:rsidP="006B277D">
            <w:pPr>
              <w:jc w:val="both"/>
              <w:rPr>
                <w:rFonts w:ascii="標楷體" w:eastAsia="標楷體" w:hAnsi="標楷體"/>
              </w:rPr>
            </w:pPr>
          </w:p>
          <w:p w:rsidR="00555074" w:rsidRPr="003407F2" w:rsidRDefault="00555074" w:rsidP="006B277D">
            <w:pPr>
              <w:jc w:val="both"/>
              <w:rPr>
                <w:rFonts w:ascii="標楷體" w:eastAsia="標楷體" w:hAnsi="標楷體"/>
              </w:rPr>
            </w:pPr>
            <w:r w:rsidRPr="003407F2">
              <w:rPr>
                <w:rFonts w:ascii="標楷體" w:eastAsia="標楷體" w:hAnsi="標楷體" w:hint="eastAsia"/>
              </w:rPr>
              <w:t>地址：</w:t>
            </w:r>
            <w:r w:rsidR="00FE610D" w:rsidRPr="003407F2">
              <w:rPr>
                <w:rFonts w:ascii="標楷體" w:eastAsia="標楷體" w:hAnsi="標楷體"/>
              </w:rPr>
              <w:t xml:space="preserve"> </w:t>
            </w:r>
          </w:p>
          <w:p w:rsidR="00555074" w:rsidRPr="003407F2" w:rsidRDefault="008631D5" w:rsidP="006B277D">
            <w:pPr>
              <w:jc w:val="both"/>
              <w:rPr>
                <w:rFonts w:ascii="標楷體" w:eastAsia="標楷體" w:hAnsi="標楷體"/>
              </w:rPr>
            </w:pPr>
            <w:r w:rsidRPr="003407F2">
              <w:rPr>
                <w:rFonts w:ascii="標楷體" w:eastAsia="標楷體" w:hAnsi="標楷體" w:hint="eastAsia"/>
              </w:rPr>
              <w:t>嘉義縣鹿草鄉豐稠村馬稠後農場60號</w:t>
            </w:r>
          </w:p>
        </w:tc>
        <w:tc>
          <w:tcPr>
            <w:tcW w:w="4536" w:type="dxa"/>
            <w:shd w:val="clear" w:color="auto" w:fill="auto"/>
          </w:tcPr>
          <w:p w:rsidR="00555074" w:rsidRPr="003407F2" w:rsidRDefault="00555074" w:rsidP="006B277D">
            <w:pPr>
              <w:jc w:val="both"/>
              <w:rPr>
                <w:rFonts w:ascii="標楷體" w:eastAsia="標楷體" w:hAnsi="標楷體"/>
              </w:rPr>
            </w:pPr>
            <w:r w:rsidRPr="003407F2">
              <w:rPr>
                <w:rFonts w:ascii="標楷體" w:eastAsia="標楷體" w:hAnsi="標楷體" w:hint="eastAsia"/>
              </w:rPr>
              <w:t>乙方：</w:t>
            </w:r>
            <w:proofErr w:type="gramStart"/>
            <w:r w:rsidRPr="003407F2">
              <w:rPr>
                <w:rFonts w:ascii="標楷體" w:eastAsia="標楷體" w:hAnsi="標楷體" w:hint="eastAsia"/>
              </w:rPr>
              <w:t>臺</w:t>
            </w:r>
            <w:proofErr w:type="gramEnd"/>
            <w:r w:rsidRPr="003407F2">
              <w:rPr>
                <w:rFonts w:ascii="標楷體" w:eastAsia="標楷體" w:hAnsi="標楷體" w:hint="eastAsia"/>
              </w:rPr>
              <w:t>泥資訊股份有限公司</w:t>
            </w:r>
          </w:p>
          <w:p w:rsidR="00555074" w:rsidRPr="003407F2" w:rsidRDefault="00555074" w:rsidP="006B277D">
            <w:pPr>
              <w:jc w:val="both"/>
              <w:rPr>
                <w:rFonts w:ascii="標楷體" w:eastAsia="標楷體" w:hAnsi="標楷體"/>
              </w:rPr>
            </w:pPr>
          </w:p>
          <w:p w:rsidR="00555074" w:rsidRPr="003407F2" w:rsidRDefault="00555074" w:rsidP="006B277D">
            <w:pPr>
              <w:jc w:val="both"/>
              <w:rPr>
                <w:rFonts w:ascii="標楷體" w:eastAsia="標楷體" w:hAnsi="標楷體"/>
              </w:rPr>
            </w:pPr>
            <w:r w:rsidRPr="003407F2">
              <w:rPr>
                <w:rFonts w:ascii="標楷體" w:eastAsia="標楷體" w:hAnsi="標楷體" w:hint="eastAsia"/>
              </w:rPr>
              <w:t>代表人：</w:t>
            </w:r>
            <w:r w:rsidR="00745FAF" w:rsidRPr="003407F2">
              <w:rPr>
                <w:rFonts w:ascii="標楷體" w:eastAsia="標楷體" w:hAnsi="標楷體" w:hint="eastAsia"/>
                <w:lang w:eastAsia="zh-HK"/>
              </w:rPr>
              <w:t>李坤龍</w:t>
            </w:r>
          </w:p>
          <w:p w:rsidR="00555074" w:rsidRPr="003407F2" w:rsidRDefault="00555074" w:rsidP="006B277D">
            <w:pPr>
              <w:jc w:val="both"/>
              <w:rPr>
                <w:rFonts w:ascii="標楷體" w:eastAsia="標楷體" w:hAnsi="標楷體"/>
              </w:rPr>
            </w:pPr>
          </w:p>
          <w:p w:rsidR="00555074" w:rsidRPr="003407F2" w:rsidRDefault="00555074" w:rsidP="006B277D">
            <w:pPr>
              <w:jc w:val="both"/>
              <w:rPr>
                <w:rFonts w:ascii="標楷體" w:eastAsia="標楷體" w:hAnsi="標楷體"/>
              </w:rPr>
            </w:pPr>
            <w:r w:rsidRPr="003407F2">
              <w:rPr>
                <w:rFonts w:ascii="標楷體" w:eastAsia="標楷體" w:hAnsi="標楷體" w:hint="eastAsia"/>
              </w:rPr>
              <w:t>職稱：總經理</w:t>
            </w:r>
          </w:p>
          <w:p w:rsidR="00555074" w:rsidRPr="003407F2" w:rsidRDefault="00555074" w:rsidP="006B277D">
            <w:pPr>
              <w:jc w:val="both"/>
              <w:rPr>
                <w:rFonts w:ascii="標楷體" w:eastAsia="標楷體" w:hAnsi="標楷體"/>
              </w:rPr>
            </w:pPr>
          </w:p>
          <w:p w:rsidR="00555074" w:rsidRPr="003407F2" w:rsidRDefault="00555074" w:rsidP="006B277D">
            <w:pPr>
              <w:jc w:val="both"/>
              <w:rPr>
                <w:rFonts w:ascii="標楷體" w:eastAsia="標楷體" w:hAnsi="標楷體"/>
              </w:rPr>
            </w:pPr>
            <w:r w:rsidRPr="003407F2">
              <w:rPr>
                <w:rFonts w:ascii="標楷體" w:eastAsia="標楷體" w:hAnsi="標楷體" w:hint="eastAsia"/>
              </w:rPr>
              <w:t>地址：</w:t>
            </w:r>
          </w:p>
          <w:p w:rsidR="00555074" w:rsidRPr="003407F2" w:rsidRDefault="00555074" w:rsidP="006B277D">
            <w:pPr>
              <w:jc w:val="both"/>
              <w:rPr>
                <w:rFonts w:ascii="標楷體" w:eastAsia="標楷體" w:hAnsi="標楷體"/>
              </w:rPr>
            </w:pPr>
            <w:r w:rsidRPr="003407F2">
              <w:rPr>
                <w:rFonts w:ascii="標楷體" w:eastAsia="標楷體" w:hAnsi="標楷體" w:hint="eastAsia"/>
              </w:rPr>
              <w:t>台北市中山區中山北路二段 113 號 9 樓</w:t>
            </w:r>
          </w:p>
          <w:p w:rsidR="00555074" w:rsidRPr="003407F2" w:rsidRDefault="00555074" w:rsidP="006B277D">
            <w:pPr>
              <w:jc w:val="both"/>
              <w:rPr>
                <w:rFonts w:ascii="標楷體" w:eastAsia="標楷體" w:hAnsi="標楷體"/>
              </w:rPr>
            </w:pPr>
          </w:p>
        </w:tc>
      </w:tr>
    </w:tbl>
    <w:p w:rsidR="00555074" w:rsidRPr="003407F2" w:rsidRDefault="00555074" w:rsidP="00555074">
      <w:pPr>
        <w:jc w:val="both"/>
        <w:rPr>
          <w:rFonts w:ascii="標楷體" w:eastAsia="標楷體" w:hAnsi="標楷體"/>
        </w:rPr>
      </w:pPr>
    </w:p>
    <w:p w:rsidR="00555074" w:rsidRPr="003407F2" w:rsidRDefault="00555074" w:rsidP="00555074">
      <w:pPr>
        <w:jc w:val="both"/>
        <w:rPr>
          <w:rFonts w:ascii="標楷體" w:eastAsia="標楷體" w:hAnsi="標楷體"/>
        </w:rPr>
      </w:pPr>
    </w:p>
    <w:p w:rsidR="00555074" w:rsidRPr="003407F2" w:rsidRDefault="00555074" w:rsidP="00555074">
      <w:pPr>
        <w:jc w:val="both"/>
        <w:rPr>
          <w:rFonts w:ascii="標楷體" w:eastAsia="標楷體" w:hAnsi="標楷體"/>
        </w:rPr>
      </w:pPr>
    </w:p>
    <w:p w:rsidR="00555074" w:rsidRPr="003407F2" w:rsidRDefault="00555074" w:rsidP="00555074">
      <w:pPr>
        <w:jc w:val="both"/>
        <w:rPr>
          <w:rFonts w:ascii="標楷體" w:eastAsia="標楷體" w:hAnsi="標楷體"/>
        </w:rPr>
      </w:pPr>
    </w:p>
    <w:p w:rsidR="00555074" w:rsidRPr="003407F2" w:rsidRDefault="00555074" w:rsidP="00555074">
      <w:pPr>
        <w:jc w:val="center"/>
        <w:rPr>
          <w:rFonts w:ascii="標楷體" w:eastAsia="標楷體" w:hAnsi="標楷體"/>
          <w:sz w:val="28"/>
          <w:szCs w:val="28"/>
        </w:rPr>
      </w:pPr>
      <w:r w:rsidRPr="003407F2">
        <w:rPr>
          <w:rFonts w:ascii="標楷體" w:eastAsia="標楷體" w:hAnsi="標楷體" w:hint="eastAsia"/>
          <w:sz w:val="28"/>
          <w:szCs w:val="28"/>
        </w:rPr>
        <w:t>中  華  民  國     年    月</w:t>
      </w:r>
    </w:p>
    <w:p w:rsidR="00555074" w:rsidRPr="003407F2" w:rsidRDefault="00555074" w:rsidP="00555074">
      <w:pPr>
        <w:jc w:val="both"/>
        <w:rPr>
          <w:rFonts w:ascii="標楷體" w:eastAsia="標楷體" w:hAnsi="標楷體"/>
        </w:rPr>
      </w:pPr>
    </w:p>
    <w:p w:rsidR="007B034D" w:rsidRPr="003407F2" w:rsidRDefault="007B034D">
      <w:pPr>
        <w:widowControl/>
        <w:rPr>
          <w:rFonts w:ascii="標楷體" w:eastAsia="標楷體" w:hAnsi="標楷體"/>
        </w:rPr>
      </w:pPr>
      <w:r w:rsidRPr="003407F2">
        <w:rPr>
          <w:rFonts w:ascii="標楷體" w:eastAsia="標楷體" w:hAnsi="標楷體"/>
        </w:rPr>
        <w:br w:type="page"/>
      </w:r>
    </w:p>
    <w:p w:rsidR="007B034D" w:rsidRPr="003407F2" w:rsidRDefault="007B034D" w:rsidP="007B034D">
      <w:pPr>
        <w:tabs>
          <w:tab w:val="left" w:pos="840"/>
          <w:tab w:val="left" w:pos="4819"/>
          <w:tab w:val="left" w:pos="9906"/>
        </w:tabs>
        <w:autoSpaceDE w:val="0"/>
        <w:autoSpaceDN w:val="0"/>
        <w:ind w:right="66" w:firstLine="840"/>
        <w:jc w:val="right"/>
        <w:textAlignment w:val="bottom"/>
        <w:rPr>
          <w:rFonts w:ascii="標楷體" w:eastAsia="標楷體" w:hAnsi="標楷體"/>
        </w:rPr>
      </w:pPr>
      <w:r w:rsidRPr="003407F2">
        <w:rPr>
          <w:rFonts w:ascii="標楷體" w:eastAsia="標楷體" w:hAnsi="標楷體" w:hint="eastAsia"/>
        </w:rPr>
        <w:lastRenderedPageBreak/>
        <w:t>【附件一】</w:t>
      </w:r>
    </w:p>
    <w:p w:rsidR="007B034D" w:rsidRPr="003407F2"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3407F2">
        <w:rPr>
          <w:rFonts w:ascii="標楷體" w:eastAsia="標楷體" w:hAnsi="標楷體" w:hint="eastAsia"/>
          <w:b/>
          <w:bCs/>
          <w:sz w:val="32"/>
          <w:szCs w:val="32"/>
          <w:u w:val="single"/>
        </w:rPr>
        <w:t>工作委託書</w:t>
      </w:r>
    </w:p>
    <w:p w:rsidR="007B034D" w:rsidRPr="003407F2"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3407F2">
        <w:rPr>
          <w:rFonts w:ascii="標楷體" w:eastAsia="標楷體" w:hAnsi="標楷體" w:hint="eastAsia"/>
          <w:b/>
          <w:bCs/>
          <w:sz w:val="32"/>
          <w:szCs w:val="32"/>
          <w:u w:val="single"/>
        </w:rPr>
        <w:t>電腦資訊系統維運維修</w:t>
      </w:r>
    </w:p>
    <w:p w:rsidR="007B034D" w:rsidRPr="003407F2" w:rsidRDefault="007B034D" w:rsidP="007B034D">
      <w:pPr>
        <w:spacing w:line="240" w:lineRule="atLeast"/>
        <w:rPr>
          <w:rFonts w:ascii="標楷體" w:eastAsia="標楷體" w:hAnsi="標楷體" w:cs="Arial"/>
          <w:bCs/>
          <w:szCs w:val="28"/>
        </w:rPr>
      </w:pPr>
    </w:p>
    <w:p w:rsidR="007B034D" w:rsidRPr="003407F2" w:rsidRDefault="007B034D" w:rsidP="007B034D">
      <w:pPr>
        <w:widowControl/>
        <w:overflowPunct w:val="0"/>
        <w:autoSpaceDE w:val="0"/>
        <w:autoSpaceDN w:val="0"/>
        <w:ind w:left="240"/>
        <w:textAlignment w:val="bottom"/>
        <w:rPr>
          <w:rFonts w:ascii="標楷體" w:eastAsia="標楷體" w:hAnsi="標楷體"/>
          <w:sz w:val="30"/>
        </w:rPr>
      </w:pPr>
      <w:r w:rsidRPr="003407F2">
        <w:rPr>
          <w:rFonts w:ascii="標楷體" w:eastAsia="標楷體" w:hAnsi="標楷體" w:hint="eastAsia"/>
          <w:b/>
          <w:sz w:val="30"/>
        </w:rPr>
        <w:t>服務地點、範圍及內容：</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7542"/>
      </w:tblGrid>
      <w:tr w:rsidR="007B034D" w:rsidRPr="003407F2" w:rsidTr="00684C31">
        <w:trPr>
          <w:trHeight w:val="742"/>
        </w:trPr>
        <w:tc>
          <w:tcPr>
            <w:tcW w:w="2028" w:type="dxa"/>
          </w:tcPr>
          <w:p w:rsidR="007B034D" w:rsidRPr="003407F2" w:rsidRDefault="007B034D" w:rsidP="00376A34">
            <w:pPr>
              <w:widowControl/>
              <w:overflowPunct w:val="0"/>
              <w:autoSpaceDE w:val="0"/>
              <w:autoSpaceDN w:val="0"/>
              <w:jc w:val="center"/>
              <w:textAlignment w:val="bottom"/>
              <w:rPr>
                <w:rFonts w:ascii="標楷體" w:eastAsia="標楷體" w:hAnsi="標楷體"/>
                <w:sz w:val="30"/>
              </w:rPr>
            </w:pPr>
            <w:r w:rsidRPr="003407F2">
              <w:rPr>
                <w:rFonts w:ascii="標楷體" w:eastAsia="標楷體" w:hAnsi="標楷體" w:hint="eastAsia"/>
                <w:sz w:val="30"/>
              </w:rPr>
              <w:t>服務地點</w:t>
            </w:r>
          </w:p>
        </w:tc>
        <w:tc>
          <w:tcPr>
            <w:tcW w:w="7542" w:type="dxa"/>
          </w:tcPr>
          <w:p w:rsidR="007B034D" w:rsidRPr="003407F2" w:rsidRDefault="007B034D" w:rsidP="00376A34">
            <w:pPr>
              <w:spacing w:line="240" w:lineRule="atLeast"/>
              <w:rPr>
                <w:rFonts w:ascii="標楷體" w:eastAsia="標楷體" w:hAnsi="標楷體"/>
                <w:b/>
                <w:bCs/>
                <w:sz w:val="28"/>
                <w:szCs w:val="28"/>
              </w:rPr>
            </w:pPr>
            <w:r w:rsidRPr="003407F2">
              <w:rPr>
                <w:rFonts w:ascii="標楷體" w:eastAsia="標楷體" w:hAnsi="標楷體" w:hint="eastAsia"/>
                <w:sz w:val="28"/>
                <w:szCs w:val="28"/>
              </w:rPr>
              <w:t>達和環保服務股份有限公司 (台北市德惠街16之5號7樓)</w:t>
            </w:r>
          </w:p>
        </w:tc>
      </w:tr>
      <w:tr w:rsidR="007B034D" w:rsidRPr="003407F2" w:rsidTr="00684C31">
        <w:trPr>
          <w:trHeight w:val="742"/>
        </w:trPr>
        <w:tc>
          <w:tcPr>
            <w:tcW w:w="2028" w:type="dxa"/>
          </w:tcPr>
          <w:p w:rsidR="007B034D" w:rsidRPr="003407F2" w:rsidRDefault="007B034D" w:rsidP="00376A34">
            <w:pPr>
              <w:widowControl/>
              <w:overflowPunct w:val="0"/>
              <w:autoSpaceDE w:val="0"/>
              <w:autoSpaceDN w:val="0"/>
              <w:jc w:val="center"/>
              <w:textAlignment w:val="bottom"/>
              <w:rPr>
                <w:rFonts w:ascii="標楷體" w:eastAsia="標楷體" w:hAnsi="標楷體"/>
                <w:sz w:val="30"/>
              </w:rPr>
            </w:pPr>
            <w:r w:rsidRPr="003407F2">
              <w:rPr>
                <w:rFonts w:ascii="標楷體" w:eastAsia="標楷體" w:hAnsi="標楷體" w:hint="eastAsia"/>
                <w:sz w:val="30"/>
              </w:rPr>
              <w:t>服務範圍</w:t>
            </w:r>
          </w:p>
        </w:tc>
        <w:tc>
          <w:tcPr>
            <w:tcW w:w="7542" w:type="dxa"/>
          </w:tcPr>
          <w:p w:rsidR="007B034D" w:rsidRPr="003407F2"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407F2">
              <w:rPr>
                <w:rFonts w:ascii="標楷體" w:eastAsia="標楷體" w:hAnsi="標楷體" w:cs="Arial" w:hint="eastAsia"/>
                <w:sz w:val="28"/>
                <w:szCs w:val="28"/>
              </w:rPr>
              <w:t>自收廢棄物管理</w:t>
            </w:r>
            <w:r w:rsidRPr="003407F2">
              <w:rPr>
                <w:rFonts w:ascii="標楷體" w:eastAsia="標楷體" w:hAnsi="標楷體" w:hint="eastAsia"/>
                <w:sz w:val="28"/>
              </w:rPr>
              <w:t>系統</w:t>
            </w:r>
          </w:p>
          <w:p w:rsidR="007B034D" w:rsidRPr="003407F2"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407F2">
              <w:rPr>
                <w:rFonts w:ascii="標楷體" w:eastAsia="標楷體" w:hAnsi="標楷體" w:cs="Arial" w:hint="eastAsia"/>
                <w:sz w:val="28"/>
                <w:szCs w:val="28"/>
              </w:rPr>
              <w:t>事業機構管理系統</w:t>
            </w:r>
          </w:p>
          <w:p w:rsidR="007B034D" w:rsidRPr="003407F2"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407F2">
              <w:rPr>
                <w:rFonts w:ascii="標楷體" w:eastAsia="標楷體" w:hAnsi="標楷體" w:hint="eastAsia"/>
                <w:sz w:val="28"/>
                <w:szCs w:val="28"/>
              </w:rPr>
              <w:t>營運報表管理系統</w:t>
            </w:r>
          </w:p>
        </w:tc>
      </w:tr>
      <w:tr w:rsidR="007B034D" w:rsidRPr="003407F2" w:rsidTr="00684C31">
        <w:trPr>
          <w:trHeight w:val="2857"/>
        </w:trPr>
        <w:tc>
          <w:tcPr>
            <w:tcW w:w="2028" w:type="dxa"/>
          </w:tcPr>
          <w:p w:rsidR="007B034D" w:rsidRPr="003407F2" w:rsidRDefault="007B034D" w:rsidP="00376A34">
            <w:pPr>
              <w:widowControl/>
              <w:overflowPunct w:val="0"/>
              <w:autoSpaceDE w:val="0"/>
              <w:autoSpaceDN w:val="0"/>
              <w:jc w:val="center"/>
              <w:textAlignment w:val="bottom"/>
              <w:rPr>
                <w:rFonts w:ascii="標楷體" w:eastAsia="標楷體" w:hAnsi="標楷體"/>
                <w:sz w:val="30"/>
              </w:rPr>
            </w:pPr>
            <w:r w:rsidRPr="003407F2">
              <w:rPr>
                <w:rFonts w:ascii="標楷體" w:eastAsia="標楷體" w:hAnsi="標楷體" w:hint="eastAsia"/>
                <w:sz w:val="30"/>
              </w:rPr>
              <w:t>標準服務內容</w:t>
            </w:r>
          </w:p>
        </w:tc>
        <w:tc>
          <w:tcPr>
            <w:tcW w:w="7542" w:type="dxa"/>
          </w:tcPr>
          <w:p w:rsidR="007B034D" w:rsidRPr="003407F2"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3407F2">
              <w:rPr>
                <w:rFonts w:ascii="標楷體" w:eastAsia="標楷體" w:hAnsi="標楷體" w:hint="eastAsia"/>
                <w:sz w:val="28"/>
              </w:rPr>
              <w:t>軟體瑕疵處理。</w:t>
            </w:r>
          </w:p>
          <w:p w:rsidR="007B034D" w:rsidRPr="003407F2"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3407F2">
              <w:rPr>
                <w:rFonts w:ascii="標楷體" w:eastAsia="標楷體" w:hAnsi="標楷體" w:hint="eastAsia"/>
                <w:sz w:val="28"/>
              </w:rPr>
              <w:t>功能權限調整處理。</w:t>
            </w:r>
          </w:p>
          <w:p w:rsidR="007B034D" w:rsidRPr="003407F2"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3407F2">
              <w:rPr>
                <w:rFonts w:ascii="標楷體" w:eastAsia="標楷體" w:hAnsi="標楷體" w:hint="eastAsia"/>
                <w:sz w:val="28"/>
              </w:rPr>
              <w:t>系統參數調整處理。</w:t>
            </w:r>
          </w:p>
          <w:p w:rsidR="007B034D" w:rsidRPr="003407F2"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proofErr w:type="gramStart"/>
            <w:r w:rsidRPr="003407F2">
              <w:rPr>
                <w:rFonts w:ascii="標楷體" w:eastAsia="標楷體" w:hAnsi="標楷體" w:hint="eastAsia"/>
                <w:sz w:val="28"/>
              </w:rPr>
              <w:t>線上諮詢</w:t>
            </w:r>
            <w:proofErr w:type="gramEnd"/>
            <w:r w:rsidRPr="003407F2">
              <w:rPr>
                <w:rFonts w:ascii="標楷體" w:eastAsia="標楷體" w:hAnsi="標楷體" w:hint="eastAsia"/>
                <w:sz w:val="28"/>
              </w:rPr>
              <w:t>處理。</w:t>
            </w:r>
          </w:p>
          <w:p w:rsidR="007B034D" w:rsidRPr="003407F2"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3407F2">
              <w:rPr>
                <w:rFonts w:ascii="標楷體" w:eastAsia="標楷體" w:hAnsi="標楷體" w:hint="eastAsia"/>
                <w:sz w:val="28"/>
              </w:rPr>
              <w:t>資料庫重整處理。</w:t>
            </w:r>
          </w:p>
          <w:p w:rsidR="007B034D" w:rsidRPr="003407F2"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3407F2">
              <w:rPr>
                <w:rFonts w:ascii="標楷體" w:eastAsia="標楷體" w:hAnsi="標楷體" w:hint="eastAsia"/>
                <w:sz w:val="28"/>
              </w:rPr>
              <w:t>使用者端問題及故障排除。</w:t>
            </w:r>
          </w:p>
          <w:p w:rsidR="007B034D" w:rsidRPr="003407F2" w:rsidRDefault="007B034D" w:rsidP="00376A34">
            <w:pPr>
              <w:widowControl/>
              <w:numPr>
                <w:ilvl w:val="0"/>
                <w:numId w:val="3"/>
              </w:numPr>
              <w:tabs>
                <w:tab w:val="num" w:pos="435"/>
                <w:tab w:val="left" w:pos="1134"/>
              </w:tabs>
              <w:adjustRightInd w:val="0"/>
              <w:spacing w:line="0" w:lineRule="atLeast"/>
              <w:ind w:left="435"/>
              <w:jc w:val="both"/>
              <w:textAlignment w:val="baseline"/>
              <w:rPr>
                <w:rFonts w:ascii="標楷體" w:eastAsia="標楷體" w:hAnsi="標楷體"/>
                <w:sz w:val="28"/>
              </w:rPr>
            </w:pPr>
            <w:r w:rsidRPr="003407F2">
              <w:rPr>
                <w:rFonts w:ascii="標楷體" w:eastAsia="標楷體" w:hAnsi="標楷體" w:hint="eastAsia"/>
                <w:sz w:val="28"/>
              </w:rPr>
              <w:t>上述情形之服務費用已含於附件二</w:t>
            </w:r>
            <w:proofErr w:type="gramStart"/>
            <w:r w:rsidRPr="003407F2">
              <w:rPr>
                <w:rFonts w:ascii="標楷體" w:eastAsia="標楷體" w:hAnsi="標楷體" w:hint="eastAsia"/>
                <w:sz w:val="28"/>
              </w:rPr>
              <w:t>1</w:t>
            </w:r>
            <w:proofErr w:type="gramEnd"/>
            <w:r w:rsidRPr="003407F2">
              <w:rPr>
                <w:rFonts w:ascii="標楷體" w:eastAsia="標楷體" w:hAnsi="標楷體" w:hint="eastAsia"/>
                <w:sz w:val="28"/>
              </w:rPr>
              <w:t>.</w:t>
            </w:r>
            <w:r w:rsidRPr="003407F2">
              <w:rPr>
                <w:rFonts w:ascii="標楷體" w:eastAsia="標楷體" w:hAnsi="標楷體"/>
                <w:sz w:val="28"/>
              </w:rPr>
              <w:t>”</w:t>
            </w:r>
            <w:r w:rsidRPr="003407F2">
              <w:rPr>
                <w:rFonts w:ascii="標楷體" w:eastAsia="標楷體" w:hAnsi="標楷體" w:hint="eastAsia"/>
                <w:sz w:val="28"/>
              </w:rPr>
              <w:t>標準維護服務</w:t>
            </w:r>
            <w:proofErr w:type="gramStart"/>
            <w:r w:rsidRPr="003407F2">
              <w:rPr>
                <w:rFonts w:ascii="標楷體" w:eastAsia="標楷體" w:hAnsi="標楷體"/>
                <w:sz w:val="28"/>
              </w:rPr>
              <w:t>”</w:t>
            </w:r>
            <w:proofErr w:type="gramEnd"/>
            <w:r w:rsidRPr="003407F2">
              <w:rPr>
                <w:rFonts w:ascii="標楷體" w:eastAsia="標楷體" w:hAnsi="標楷體" w:hint="eastAsia"/>
                <w:sz w:val="28"/>
              </w:rPr>
              <w:t>費用內；若非上述情形之處理, 例如系統程式之新增及修改則其費用依附件二</w:t>
            </w:r>
            <w:proofErr w:type="gramStart"/>
            <w:r w:rsidRPr="003407F2">
              <w:rPr>
                <w:rFonts w:ascii="標楷體" w:eastAsia="標楷體" w:hAnsi="標楷體" w:hint="eastAsia"/>
                <w:sz w:val="28"/>
              </w:rPr>
              <w:t>2</w:t>
            </w:r>
            <w:proofErr w:type="gramEnd"/>
            <w:r w:rsidRPr="003407F2">
              <w:rPr>
                <w:rFonts w:ascii="標楷體" w:eastAsia="標楷體" w:hAnsi="標楷體" w:hint="eastAsia"/>
                <w:sz w:val="28"/>
              </w:rPr>
              <w:t>.</w:t>
            </w:r>
            <w:r w:rsidRPr="003407F2">
              <w:rPr>
                <w:rFonts w:ascii="標楷體" w:eastAsia="標楷體" w:hAnsi="標楷體"/>
                <w:sz w:val="28"/>
              </w:rPr>
              <w:t>”</w:t>
            </w:r>
            <w:r w:rsidRPr="003407F2">
              <w:rPr>
                <w:rFonts w:ascii="標楷體" w:eastAsia="標楷體" w:hAnsi="標楷體" w:hint="eastAsia"/>
                <w:sz w:val="28"/>
              </w:rPr>
              <w:t>需求新增或變更服務</w:t>
            </w:r>
            <w:proofErr w:type="gramStart"/>
            <w:r w:rsidRPr="003407F2">
              <w:rPr>
                <w:rFonts w:ascii="標楷體" w:eastAsia="標楷體" w:hAnsi="標楷體"/>
                <w:sz w:val="28"/>
              </w:rPr>
              <w:t>”</w:t>
            </w:r>
            <w:proofErr w:type="gramEnd"/>
            <w:r w:rsidRPr="003407F2">
              <w:rPr>
                <w:rFonts w:ascii="標楷體" w:eastAsia="標楷體" w:hAnsi="標楷體" w:hint="eastAsia"/>
                <w:sz w:val="28"/>
              </w:rPr>
              <w:t>約定計費。</w:t>
            </w:r>
          </w:p>
        </w:tc>
      </w:tr>
    </w:tbl>
    <w:p w:rsidR="007B034D" w:rsidRPr="003407F2" w:rsidRDefault="007B034D" w:rsidP="007B034D">
      <w:pPr>
        <w:widowControl/>
        <w:overflowPunct w:val="0"/>
        <w:autoSpaceDE w:val="0"/>
        <w:autoSpaceDN w:val="0"/>
        <w:jc w:val="center"/>
        <w:textAlignment w:val="bottom"/>
        <w:rPr>
          <w:rFonts w:ascii="標楷體" w:eastAsia="標楷體" w:hAnsi="標楷體"/>
          <w:sz w:val="30"/>
        </w:rPr>
      </w:pPr>
    </w:p>
    <w:p w:rsidR="007B034D" w:rsidRPr="003407F2" w:rsidRDefault="007B034D" w:rsidP="007B034D">
      <w:pPr>
        <w:autoSpaceDE w:val="0"/>
        <w:autoSpaceDN w:val="0"/>
        <w:spacing w:line="300" w:lineRule="exact"/>
        <w:ind w:left="240"/>
        <w:textAlignment w:val="bottom"/>
        <w:rPr>
          <w:rFonts w:ascii="標楷體" w:eastAsia="標楷體" w:hAnsi="標楷體"/>
          <w:sz w:val="28"/>
          <w:szCs w:val="28"/>
        </w:rPr>
      </w:pPr>
      <w:proofErr w:type="gramStart"/>
      <w:r w:rsidRPr="003407F2">
        <w:rPr>
          <w:rFonts w:ascii="標楷體" w:eastAsia="標楷體" w:hAnsi="標楷體" w:hint="eastAsia"/>
          <w:sz w:val="28"/>
          <w:szCs w:val="28"/>
        </w:rPr>
        <w:t>註</w:t>
      </w:r>
      <w:proofErr w:type="gramEnd"/>
      <w:r w:rsidRPr="003407F2">
        <w:rPr>
          <w:rFonts w:ascii="標楷體" w:eastAsia="標楷體" w:hAnsi="標楷體" w:hint="eastAsia"/>
          <w:sz w:val="28"/>
          <w:szCs w:val="28"/>
        </w:rPr>
        <w:t>：雙方配合事項</w:t>
      </w:r>
    </w:p>
    <w:p w:rsidR="007B034D" w:rsidRPr="003407F2" w:rsidRDefault="007B034D" w:rsidP="007B034D">
      <w:pPr>
        <w:numPr>
          <w:ilvl w:val="0"/>
          <w:numId w:val="2"/>
        </w:numPr>
        <w:autoSpaceDE w:val="0"/>
        <w:autoSpaceDN w:val="0"/>
        <w:adjustRightInd w:val="0"/>
        <w:spacing w:line="300" w:lineRule="exact"/>
        <w:jc w:val="both"/>
        <w:textAlignment w:val="bottom"/>
        <w:rPr>
          <w:rFonts w:ascii="標楷體" w:eastAsia="標楷體" w:hAnsi="標楷體"/>
        </w:rPr>
      </w:pPr>
      <w:r w:rsidRPr="003407F2">
        <w:rPr>
          <w:rFonts w:ascii="標楷體" w:eastAsia="標楷體" w:hAnsi="標楷體" w:hint="eastAsia"/>
        </w:rPr>
        <w:t>甲乙雙方於各服務地點應指派連絡人，代表雙方聯絡溝通，並負責提供所需之相關資料。</w:t>
      </w:r>
    </w:p>
    <w:p w:rsidR="007B034D" w:rsidRPr="003407F2" w:rsidRDefault="007B034D" w:rsidP="007B034D">
      <w:pPr>
        <w:numPr>
          <w:ilvl w:val="0"/>
          <w:numId w:val="2"/>
        </w:numPr>
        <w:spacing w:line="0" w:lineRule="atLeast"/>
        <w:rPr>
          <w:rFonts w:ascii="標楷體" w:eastAsia="標楷體" w:hAnsi="標楷體"/>
        </w:rPr>
      </w:pPr>
      <w:r w:rsidRPr="003407F2">
        <w:rPr>
          <w:rFonts w:ascii="標楷體" w:eastAsia="標楷體" w:hAnsi="標楷體" w:hint="eastAsia"/>
        </w:rPr>
        <w:t>乙方於驗收時應提出「電腦</w:t>
      </w:r>
      <w:proofErr w:type="gramStart"/>
      <w:r w:rsidRPr="003407F2">
        <w:rPr>
          <w:rFonts w:ascii="標楷體" w:eastAsia="標楷體" w:hAnsi="標楷體" w:hint="eastAsia"/>
        </w:rPr>
        <w:t>軟硬體叫修單</w:t>
      </w:r>
      <w:proofErr w:type="gramEnd"/>
      <w:r w:rsidRPr="003407F2">
        <w:rPr>
          <w:rFonts w:ascii="標楷體" w:eastAsia="標楷體" w:hAnsi="標楷體" w:hint="eastAsia"/>
        </w:rPr>
        <w:t>」/「程式需求單」</w:t>
      </w:r>
      <w:proofErr w:type="gramStart"/>
      <w:r w:rsidRPr="003407F2">
        <w:rPr>
          <w:rFonts w:ascii="標楷體" w:eastAsia="標楷體" w:hAnsi="標楷體" w:hint="eastAsia"/>
        </w:rPr>
        <w:t>供甲方</w:t>
      </w:r>
      <w:proofErr w:type="gramEnd"/>
      <w:r w:rsidRPr="003407F2">
        <w:rPr>
          <w:rFonts w:ascii="標楷體" w:eastAsia="標楷體" w:hAnsi="標楷體" w:hint="eastAsia"/>
        </w:rPr>
        <w:t>確認;甲方需於收到後七天內完成確認，確認完成後，如需變更，應事先與乙方協議。</w:t>
      </w:r>
    </w:p>
    <w:p w:rsidR="007B034D" w:rsidRPr="003407F2" w:rsidRDefault="007B034D" w:rsidP="007B034D">
      <w:pPr>
        <w:numPr>
          <w:ilvl w:val="0"/>
          <w:numId w:val="2"/>
        </w:numPr>
        <w:spacing w:line="0" w:lineRule="atLeast"/>
        <w:rPr>
          <w:rFonts w:ascii="標楷體" w:eastAsia="標楷體" w:hAnsi="標楷體"/>
        </w:rPr>
      </w:pPr>
      <w:r w:rsidRPr="003407F2">
        <w:rPr>
          <w:rFonts w:ascii="標楷體" w:eastAsia="標楷體" w:hAnsi="標楷體" w:hint="eastAsia"/>
        </w:rPr>
        <w:t>甲方需配合乙方提出UAT時程於QAS系統進行測試驗收。</w:t>
      </w:r>
    </w:p>
    <w:p w:rsidR="007B034D" w:rsidRPr="003407F2" w:rsidRDefault="007B034D" w:rsidP="007B034D">
      <w:pPr>
        <w:widowControl/>
        <w:spacing w:line="0" w:lineRule="atLeast"/>
        <w:rPr>
          <w:rFonts w:ascii="標楷體" w:eastAsia="標楷體" w:hAnsi="標楷體"/>
        </w:rPr>
      </w:pPr>
      <w:r w:rsidRPr="003407F2">
        <w:rPr>
          <w:rFonts w:ascii="標楷體" w:eastAsia="標楷體" w:hAnsi="標楷體" w:hint="eastAsia"/>
        </w:rPr>
        <w:t xml:space="preserve">   </w:t>
      </w:r>
    </w:p>
    <w:p w:rsidR="007B034D" w:rsidRPr="003407F2" w:rsidRDefault="007B034D" w:rsidP="007B034D">
      <w:pPr>
        <w:spacing w:line="300" w:lineRule="exact"/>
        <w:ind w:left="238"/>
        <w:rPr>
          <w:rFonts w:ascii="標楷體" w:eastAsia="標楷體" w:hAnsi="標楷體"/>
        </w:rPr>
      </w:pPr>
      <w:r w:rsidRPr="003407F2">
        <w:rPr>
          <w:rFonts w:ascii="標楷體" w:eastAsia="標楷體" w:hAnsi="標楷體"/>
        </w:rPr>
        <w:br w:type="page"/>
      </w:r>
    </w:p>
    <w:p w:rsidR="007B034D" w:rsidRPr="003407F2" w:rsidRDefault="007B034D" w:rsidP="007B034D">
      <w:pPr>
        <w:tabs>
          <w:tab w:val="left" w:pos="840"/>
          <w:tab w:val="left" w:pos="4819"/>
        </w:tabs>
        <w:autoSpaceDE w:val="0"/>
        <w:autoSpaceDN w:val="0"/>
        <w:ind w:right="66" w:firstLine="840"/>
        <w:jc w:val="right"/>
        <w:textAlignment w:val="bottom"/>
        <w:rPr>
          <w:rFonts w:ascii="標楷體" w:eastAsia="標楷體" w:hAnsi="標楷體"/>
        </w:rPr>
      </w:pPr>
      <w:r w:rsidRPr="003407F2">
        <w:rPr>
          <w:rFonts w:ascii="標楷體" w:eastAsia="標楷體" w:hAnsi="標楷體" w:hint="eastAsia"/>
        </w:rPr>
        <w:lastRenderedPageBreak/>
        <w:t>【附件二】</w:t>
      </w:r>
    </w:p>
    <w:p w:rsidR="007B034D" w:rsidRPr="003407F2" w:rsidRDefault="007B034D" w:rsidP="007B034D">
      <w:pPr>
        <w:widowControl/>
        <w:overflowPunct w:val="0"/>
        <w:autoSpaceDE w:val="0"/>
        <w:autoSpaceDN w:val="0"/>
        <w:ind w:left="240"/>
        <w:textAlignment w:val="bottom"/>
        <w:rPr>
          <w:rFonts w:ascii="標楷體" w:eastAsia="標楷體" w:hAnsi="標楷體"/>
          <w:b/>
          <w:sz w:val="30"/>
        </w:rPr>
      </w:pPr>
      <w:r w:rsidRPr="003407F2">
        <w:rPr>
          <w:rFonts w:ascii="標楷體" w:eastAsia="標楷體" w:hAnsi="標楷體" w:hint="eastAsia"/>
          <w:b/>
          <w:sz w:val="30"/>
        </w:rPr>
        <w:t>計費及付款方式：</w:t>
      </w:r>
    </w:p>
    <w:p w:rsidR="007B034D" w:rsidRPr="003407F2" w:rsidRDefault="007B034D" w:rsidP="007B034D">
      <w:pPr>
        <w:pStyle w:val="aa"/>
        <w:widowControl/>
        <w:numPr>
          <w:ilvl w:val="0"/>
          <w:numId w:val="5"/>
        </w:numPr>
        <w:overflowPunct w:val="0"/>
        <w:autoSpaceDE w:val="0"/>
        <w:autoSpaceDN w:val="0"/>
        <w:ind w:leftChars="0"/>
        <w:textAlignment w:val="bottom"/>
        <w:rPr>
          <w:rFonts w:ascii="標楷體" w:eastAsia="標楷體" w:hAnsi="標楷體"/>
          <w:b/>
          <w:sz w:val="28"/>
          <w:szCs w:val="28"/>
        </w:rPr>
      </w:pPr>
      <w:r w:rsidRPr="003407F2">
        <w:rPr>
          <w:rFonts w:ascii="標楷體" w:eastAsia="標楷體" w:hAnsi="標楷體" w:hint="eastAsia"/>
          <w:b/>
          <w:sz w:val="28"/>
          <w:szCs w:val="28"/>
        </w:rPr>
        <w:t>標準維護服務</w:t>
      </w:r>
    </w:p>
    <w:tbl>
      <w:tblPr>
        <w:tblStyle w:val="ab"/>
        <w:tblW w:w="0" w:type="auto"/>
        <w:tblInd w:w="421" w:type="dxa"/>
        <w:tblLook w:val="04A0" w:firstRow="1" w:lastRow="0" w:firstColumn="1" w:lastColumn="0" w:noHBand="0" w:noVBand="1"/>
      </w:tblPr>
      <w:tblGrid>
        <w:gridCol w:w="3685"/>
        <w:gridCol w:w="5670"/>
      </w:tblGrid>
      <w:tr w:rsidR="007B034D" w:rsidRPr="003407F2" w:rsidTr="00376A34">
        <w:tc>
          <w:tcPr>
            <w:tcW w:w="3685" w:type="dxa"/>
            <w:shd w:val="clear" w:color="auto" w:fill="D9D9D9" w:themeFill="background1" w:themeFillShade="D9"/>
          </w:tcPr>
          <w:p w:rsidR="007B034D" w:rsidRPr="003407F2" w:rsidRDefault="007B034D" w:rsidP="00376A34">
            <w:pPr>
              <w:pStyle w:val="aa"/>
              <w:spacing w:line="300" w:lineRule="auto"/>
              <w:ind w:leftChars="0" w:left="660"/>
              <w:jc w:val="center"/>
              <w:rPr>
                <w:rFonts w:ascii="標楷體" w:eastAsia="標楷體" w:hAnsi="標楷體"/>
              </w:rPr>
            </w:pPr>
            <w:r w:rsidRPr="003407F2">
              <w:rPr>
                <w:rFonts w:ascii="標楷體" w:eastAsia="標楷體" w:hAnsi="標楷體" w:hint="eastAsia"/>
                <w:lang w:eastAsia="zh-HK"/>
              </w:rPr>
              <w:t>產品內容</w:t>
            </w:r>
          </w:p>
        </w:tc>
        <w:tc>
          <w:tcPr>
            <w:tcW w:w="5670" w:type="dxa"/>
            <w:shd w:val="clear" w:color="auto" w:fill="D9D9D9" w:themeFill="background1" w:themeFillShade="D9"/>
          </w:tcPr>
          <w:p w:rsidR="007B034D" w:rsidRPr="003407F2" w:rsidRDefault="007B034D" w:rsidP="00376A34">
            <w:pPr>
              <w:spacing w:line="300" w:lineRule="auto"/>
              <w:jc w:val="center"/>
              <w:rPr>
                <w:rFonts w:ascii="標楷體" w:eastAsia="標楷體" w:hAnsi="標楷體"/>
              </w:rPr>
            </w:pPr>
            <w:r w:rsidRPr="003407F2">
              <w:rPr>
                <w:rFonts w:ascii="標楷體" w:eastAsia="標楷體" w:hAnsi="標楷體" w:hint="eastAsia"/>
                <w:lang w:eastAsia="zh-HK"/>
              </w:rPr>
              <w:t>年度維護費用</w:t>
            </w:r>
          </w:p>
        </w:tc>
      </w:tr>
      <w:tr w:rsidR="007B034D" w:rsidRPr="003407F2" w:rsidTr="00376A34">
        <w:tc>
          <w:tcPr>
            <w:tcW w:w="3685" w:type="dxa"/>
          </w:tcPr>
          <w:p w:rsidR="007B034D" w:rsidRPr="003407F2" w:rsidRDefault="007B034D" w:rsidP="00376A34">
            <w:pPr>
              <w:spacing w:line="300" w:lineRule="auto"/>
              <w:rPr>
                <w:rFonts w:ascii="標楷體" w:eastAsia="標楷體" w:hAnsi="標楷體"/>
              </w:rPr>
            </w:pPr>
            <w:r w:rsidRPr="003407F2">
              <w:rPr>
                <w:rFonts w:ascii="標楷體" w:eastAsia="標楷體" w:hAnsi="標楷體" w:hint="eastAsia"/>
                <w:lang w:eastAsia="zh-HK"/>
              </w:rPr>
              <w:t>自收管理系統、事業管理系統</w:t>
            </w:r>
          </w:p>
        </w:tc>
        <w:tc>
          <w:tcPr>
            <w:tcW w:w="5670" w:type="dxa"/>
          </w:tcPr>
          <w:p w:rsidR="007B034D" w:rsidRPr="003407F2" w:rsidRDefault="00FD1E1E" w:rsidP="008631D5">
            <w:pPr>
              <w:spacing w:line="300" w:lineRule="auto"/>
              <w:jc w:val="right"/>
              <w:rPr>
                <w:rFonts w:ascii="標楷體" w:eastAsia="標楷體" w:hAnsi="標楷體"/>
              </w:rPr>
            </w:pPr>
            <w:r w:rsidRPr="003407F2">
              <w:rPr>
                <w:rFonts w:ascii="標楷體" w:eastAsia="標楷體" w:hAnsi="標楷體"/>
              </w:rPr>
              <w:t>1</w:t>
            </w:r>
            <w:r w:rsidR="008631D5" w:rsidRPr="003407F2">
              <w:rPr>
                <w:rFonts w:ascii="標楷體" w:eastAsia="標楷體" w:hAnsi="標楷體"/>
              </w:rPr>
              <w:t>0</w:t>
            </w:r>
            <w:r w:rsidR="007B034D" w:rsidRPr="003407F2">
              <w:rPr>
                <w:rFonts w:ascii="標楷體" w:eastAsia="標楷體" w:hAnsi="標楷體" w:hint="eastAsia"/>
              </w:rPr>
              <w:t>0,000</w:t>
            </w:r>
          </w:p>
        </w:tc>
      </w:tr>
      <w:tr w:rsidR="007B034D" w:rsidRPr="003407F2" w:rsidTr="00376A34">
        <w:tc>
          <w:tcPr>
            <w:tcW w:w="3685" w:type="dxa"/>
          </w:tcPr>
          <w:p w:rsidR="007B034D" w:rsidRPr="003407F2" w:rsidRDefault="007B034D" w:rsidP="00376A34">
            <w:pPr>
              <w:spacing w:line="300" w:lineRule="auto"/>
              <w:rPr>
                <w:rFonts w:ascii="標楷體" w:eastAsia="標楷體" w:hAnsi="標楷體"/>
                <w:lang w:eastAsia="zh-HK"/>
              </w:rPr>
            </w:pPr>
            <w:r w:rsidRPr="003407F2">
              <w:rPr>
                <w:rFonts w:ascii="標楷體" w:eastAsia="標楷體" w:hAnsi="標楷體" w:hint="eastAsia"/>
                <w:lang w:eastAsia="zh-HK"/>
              </w:rPr>
              <w:t>營運報表系統</w:t>
            </w:r>
          </w:p>
        </w:tc>
        <w:tc>
          <w:tcPr>
            <w:tcW w:w="5670" w:type="dxa"/>
          </w:tcPr>
          <w:p w:rsidR="007B034D" w:rsidRPr="003407F2" w:rsidRDefault="00FD1E1E" w:rsidP="008631D5">
            <w:pPr>
              <w:spacing w:line="300" w:lineRule="auto"/>
              <w:jc w:val="right"/>
              <w:rPr>
                <w:rFonts w:ascii="標楷體" w:eastAsia="標楷體" w:hAnsi="標楷體"/>
              </w:rPr>
            </w:pPr>
            <w:del w:id="6" w:author="許心瑀" w:date="2024-02-06T14:56:00Z">
              <w:r w:rsidRPr="003407F2" w:rsidDel="006E01AE">
                <w:rPr>
                  <w:rFonts w:ascii="標楷體" w:eastAsia="標楷體" w:hAnsi="標楷體"/>
                </w:rPr>
                <w:delText>13</w:delText>
              </w:r>
              <w:r w:rsidR="007B034D" w:rsidRPr="003407F2" w:rsidDel="006E01AE">
                <w:rPr>
                  <w:rFonts w:ascii="標楷體" w:eastAsia="標楷體" w:hAnsi="標楷體" w:hint="eastAsia"/>
                </w:rPr>
                <w:delText>,</w:delText>
              </w:r>
              <w:r w:rsidR="008631D5" w:rsidRPr="003407F2" w:rsidDel="006E01AE">
                <w:rPr>
                  <w:rFonts w:ascii="標楷體" w:eastAsia="標楷體" w:hAnsi="標楷體"/>
                </w:rPr>
                <w:delText>5</w:delText>
              </w:r>
              <w:r w:rsidR="007B034D" w:rsidRPr="003407F2" w:rsidDel="006E01AE">
                <w:rPr>
                  <w:rFonts w:ascii="標楷體" w:eastAsia="標楷體" w:hAnsi="標楷體" w:hint="eastAsia"/>
                </w:rPr>
                <w:delText>00</w:delText>
              </w:r>
            </w:del>
            <w:ins w:id="7" w:author="許心瑀" w:date="2024-02-06T14:56:00Z">
              <w:r w:rsidR="006E01AE">
                <w:rPr>
                  <w:rFonts w:ascii="標楷體" w:eastAsia="標楷體" w:hAnsi="標楷體"/>
                </w:rPr>
                <w:t>6,750</w:t>
              </w:r>
            </w:ins>
          </w:p>
        </w:tc>
      </w:tr>
    </w:tbl>
    <w:p w:rsidR="007B034D" w:rsidRPr="003407F2" w:rsidRDefault="007B034D" w:rsidP="007B034D">
      <w:pPr>
        <w:pStyle w:val="aa"/>
        <w:widowControl/>
        <w:overflowPunct w:val="0"/>
        <w:autoSpaceDE w:val="0"/>
        <w:autoSpaceDN w:val="0"/>
        <w:ind w:leftChars="0" w:left="660"/>
        <w:textAlignment w:val="bottom"/>
        <w:rPr>
          <w:rFonts w:ascii="標楷體" w:eastAsia="標楷體" w:hAnsi="標楷體"/>
          <w:sz w:val="28"/>
          <w:szCs w:val="28"/>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3407F2" w:rsidTr="00376A34">
        <w:trPr>
          <w:trHeight w:hRule="exact" w:val="680"/>
        </w:trPr>
        <w:tc>
          <w:tcPr>
            <w:tcW w:w="3000" w:type="dxa"/>
            <w:vAlign w:val="center"/>
          </w:tcPr>
          <w:p w:rsidR="007B034D" w:rsidRPr="003407F2" w:rsidRDefault="007B034D" w:rsidP="00376A34">
            <w:pPr>
              <w:spacing w:beforeLines="50" w:before="180" w:afterLines="50" w:after="180" w:line="300" w:lineRule="exact"/>
              <w:jc w:val="center"/>
              <w:rPr>
                <w:rFonts w:ascii="標楷體" w:eastAsia="標楷體" w:hAnsi="標楷體"/>
                <w:sz w:val="28"/>
                <w:szCs w:val="28"/>
              </w:rPr>
            </w:pPr>
            <w:r w:rsidRPr="003407F2">
              <w:rPr>
                <w:rFonts w:ascii="標楷體" w:eastAsia="標楷體" w:hAnsi="標楷體" w:hint="eastAsia"/>
                <w:sz w:val="28"/>
                <w:szCs w:val="28"/>
              </w:rPr>
              <w:t>總計維護費用</w:t>
            </w:r>
          </w:p>
        </w:tc>
        <w:tc>
          <w:tcPr>
            <w:tcW w:w="6360" w:type="dxa"/>
            <w:vAlign w:val="center"/>
          </w:tcPr>
          <w:p w:rsidR="007B034D" w:rsidRPr="003407F2" w:rsidRDefault="007B034D" w:rsidP="006E01AE">
            <w:pPr>
              <w:spacing w:beforeLines="50" w:before="180" w:afterLines="50" w:after="180" w:line="300" w:lineRule="exact"/>
              <w:jc w:val="center"/>
              <w:rPr>
                <w:rFonts w:ascii="標楷體" w:eastAsia="標楷體" w:hAnsi="標楷體"/>
                <w:sz w:val="28"/>
                <w:szCs w:val="28"/>
              </w:rPr>
            </w:pPr>
            <w:r w:rsidRPr="003407F2">
              <w:rPr>
                <w:rFonts w:ascii="標楷體" w:eastAsia="標楷體" w:hAnsi="標楷體" w:hint="eastAsia"/>
                <w:sz w:val="28"/>
                <w:szCs w:val="28"/>
              </w:rPr>
              <w:t>新台幣</w:t>
            </w:r>
            <w:del w:id="8" w:author="許心瑀" w:date="2024-02-06T14:56:00Z">
              <w:r w:rsidR="00FD1E1E" w:rsidRPr="003407F2" w:rsidDel="006E01AE">
                <w:rPr>
                  <w:rFonts w:ascii="標楷體" w:eastAsia="標楷體" w:hAnsi="標楷體"/>
                  <w:sz w:val="28"/>
                  <w:szCs w:val="28"/>
                </w:rPr>
                <w:delText>1</w:delText>
              </w:r>
              <w:r w:rsidR="008631D5" w:rsidRPr="003407F2" w:rsidDel="006E01AE">
                <w:rPr>
                  <w:rFonts w:ascii="標楷體" w:eastAsia="標楷體" w:hAnsi="標楷體"/>
                  <w:sz w:val="28"/>
                  <w:szCs w:val="28"/>
                </w:rPr>
                <w:delText>13</w:delText>
              </w:r>
              <w:r w:rsidRPr="003407F2" w:rsidDel="006E01AE">
                <w:rPr>
                  <w:rFonts w:ascii="標楷體" w:eastAsia="標楷體" w:hAnsi="標楷體" w:hint="eastAsia"/>
                  <w:sz w:val="28"/>
                  <w:szCs w:val="28"/>
                </w:rPr>
                <w:delText>,</w:delText>
              </w:r>
              <w:r w:rsidR="008631D5" w:rsidRPr="003407F2" w:rsidDel="006E01AE">
                <w:rPr>
                  <w:rFonts w:ascii="標楷體" w:eastAsia="標楷體" w:hAnsi="標楷體"/>
                  <w:sz w:val="28"/>
                  <w:szCs w:val="28"/>
                </w:rPr>
                <w:delText>5</w:delText>
              </w:r>
              <w:r w:rsidRPr="003407F2" w:rsidDel="006E01AE">
                <w:rPr>
                  <w:rFonts w:ascii="標楷體" w:eastAsia="標楷體" w:hAnsi="標楷體" w:hint="eastAsia"/>
                  <w:sz w:val="28"/>
                  <w:szCs w:val="28"/>
                </w:rPr>
                <w:delText>00</w:delText>
              </w:r>
            </w:del>
            <w:ins w:id="9" w:author="許心瑀" w:date="2024-02-06T14:56:00Z">
              <w:r w:rsidR="006E01AE">
                <w:rPr>
                  <w:rFonts w:ascii="標楷體" w:eastAsia="標楷體" w:hAnsi="標楷體"/>
                  <w:sz w:val="28"/>
                  <w:szCs w:val="28"/>
                </w:rPr>
                <w:t>106,750</w:t>
              </w:r>
            </w:ins>
            <w:r w:rsidRPr="003407F2">
              <w:rPr>
                <w:rFonts w:ascii="標楷體" w:eastAsia="標楷體" w:hAnsi="標楷體" w:hint="eastAsia"/>
                <w:sz w:val="28"/>
                <w:szCs w:val="28"/>
              </w:rPr>
              <w:t>元</w:t>
            </w:r>
          </w:p>
        </w:tc>
      </w:tr>
      <w:tr w:rsidR="007B034D" w:rsidRPr="003407F2" w:rsidTr="00376A34">
        <w:trPr>
          <w:trHeight w:hRule="exact" w:val="1871"/>
        </w:trPr>
        <w:tc>
          <w:tcPr>
            <w:tcW w:w="3000" w:type="dxa"/>
            <w:vAlign w:val="center"/>
          </w:tcPr>
          <w:p w:rsidR="007B034D" w:rsidRPr="003407F2" w:rsidRDefault="007B034D" w:rsidP="00376A34">
            <w:pPr>
              <w:spacing w:beforeLines="50" w:before="180" w:afterLines="50" w:after="180" w:line="300" w:lineRule="exact"/>
              <w:jc w:val="center"/>
              <w:rPr>
                <w:rFonts w:ascii="標楷體" w:eastAsia="標楷體" w:hAnsi="標楷體"/>
                <w:sz w:val="28"/>
                <w:szCs w:val="28"/>
              </w:rPr>
            </w:pPr>
            <w:r w:rsidRPr="003407F2">
              <w:rPr>
                <w:rFonts w:ascii="標楷體" w:eastAsia="標楷體" w:hAnsi="標楷體" w:hint="eastAsia"/>
                <w:sz w:val="28"/>
                <w:szCs w:val="28"/>
              </w:rPr>
              <w:t>請款方式</w:t>
            </w:r>
          </w:p>
        </w:tc>
        <w:tc>
          <w:tcPr>
            <w:tcW w:w="6360" w:type="dxa"/>
          </w:tcPr>
          <w:p w:rsidR="007B034D" w:rsidRPr="003407F2" w:rsidRDefault="007B034D" w:rsidP="00B755F1">
            <w:pPr>
              <w:spacing w:beforeLines="50" w:before="180" w:afterLines="50" w:after="180" w:line="440" w:lineRule="exact"/>
              <w:ind w:leftChars="50" w:left="120" w:rightChars="50" w:right="120"/>
              <w:rPr>
                <w:rFonts w:ascii="標楷體" w:eastAsia="標楷體" w:hAnsi="標楷體"/>
                <w:b/>
                <w:sz w:val="32"/>
                <w:szCs w:val="32"/>
              </w:rPr>
            </w:pPr>
            <w:r w:rsidRPr="003407F2">
              <w:rPr>
                <w:rFonts w:ascii="標楷體" w:eastAsia="標楷體" w:hAnsi="標楷體" w:hint="eastAsia"/>
                <w:sz w:val="28"/>
                <w:szCs w:val="28"/>
              </w:rPr>
              <w:t xml:space="preserve">按 年 付款一次，支付新台幣 </w:t>
            </w:r>
            <w:del w:id="10" w:author="許心瑀" w:date="2024-02-06T14:56:00Z">
              <w:r w:rsidR="00FD1E1E" w:rsidRPr="003407F2" w:rsidDel="006E01AE">
                <w:rPr>
                  <w:rFonts w:ascii="標楷體" w:eastAsia="標楷體" w:hAnsi="標楷體"/>
                  <w:sz w:val="28"/>
                  <w:szCs w:val="28"/>
                </w:rPr>
                <w:delText>1</w:delText>
              </w:r>
              <w:r w:rsidR="008631D5" w:rsidRPr="003407F2" w:rsidDel="006E01AE">
                <w:rPr>
                  <w:rFonts w:ascii="標楷體" w:eastAsia="標楷體" w:hAnsi="標楷體"/>
                  <w:sz w:val="28"/>
                  <w:szCs w:val="28"/>
                </w:rPr>
                <w:delText>13</w:delText>
              </w:r>
              <w:r w:rsidRPr="003407F2" w:rsidDel="006E01AE">
                <w:rPr>
                  <w:rFonts w:ascii="標楷體" w:eastAsia="標楷體" w:hAnsi="標楷體" w:hint="eastAsia"/>
                  <w:sz w:val="28"/>
                  <w:szCs w:val="28"/>
                </w:rPr>
                <w:delText>,</w:delText>
              </w:r>
              <w:r w:rsidR="008631D5" w:rsidRPr="003407F2" w:rsidDel="006E01AE">
                <w:rPr>
                  <w:rFonts w:ascii="標楷體" w:eastAsia="標楷體" w:hAnsi="標楷體"/>
                  <w:sz w:val="28"/>
                  <w:szCs w:val="28"/>
                </w:rPr>
                <w:delText>5</w:delText>
              </w:r>
              <w:r w:rsidRPr="003407F2" w:rsidDel="006E01AE">
                <w:rPr>
                  <w:rFonts w:ascii="標楷體" w:eastAsia="標楷體" w:hAnsi="標楷體" w:hint="eastAsia"/>
                  <w:sz w:val="28"/>
                  <w:szCs w:val="28"/>
                </w:rPr>
                <w:delText>00</w:delText>
              </w:r>
            </w:del>
            <w:ins w:id="11" w:author="許心瑀" w:date="2024-02-06T14:57:00Z">
              <w:r w:rsidR="00B755F1">
                <w:rPr>
                  <w:rFonts w:ascii="標楷體" w:eastAsia="標楷體" w:hAnsi="標楷體"/>
                  <w:sz w:val="28"/>
                  <w:szCs w:val="28"/>
                </w:rPr>
                <w:t>106,750</w:t>
              </w:r>
            </w:ins>
            <w:bookmarkStart w:id="12" w:name="_GoBack"/>
            <w:bookmarkEnd w:id="12"/>
            <w:r w:rsidRPr="003407F2">
              <w:rPr>
                <w:rFonts w:ascii="標楷體" w:eastAsia="標楷體" w:hAnsi="標楷體" w:hint="eastAsia"/>
                <w:sz w:val="28"/>
                <w:szCs w:val="28"/>
              </w:rPr>
              <w:t>元，乙方於每 年 初開立發票向甲方請款，甲方於次月二十五日前，以T/T電匯方式完成付款。</w:t>
            </w:r>
          </w:p>
        </w:tc>
      </w:tr>
    </w:tbl>
    <w:p w:rsidR="007B034D" w:rsidRPr="003407F2" w:rsidRDefault="007B034D" w:rsidP="007B034D">
      <w:pPr>
        <w:spacing w:line="300" w:lineRule="exact"/>
        <w:ind w:leftChars="176" w:left="847" w:hangingChars="177" w:hanging="425"/>
        <w:rPr>
          <w:rFonts w:ascii="標楷體" w:eastAsia="標楷體" w:hAnsi="標楷體"/>
        </w:rPr>
      </w:pPr>
    </w:p>
    <w:p w:rsidR="007B034D" w:rsidRPr="003407F2" w:rsidRDefault="007B034D" w:rsidP="007B034D">
      <w:pPr>
        <w:spacing w:line="300" w:lineRule="exact"/>
        <w:ind w:leftChars="176" w:left="847" w:hangingChars="177" w:hanging="425"/>
        <w:rPr>
          <w:rFonts w:ascii="標楷體" w:eastAsia="標楷體" w:hAnsi="標楷體"/>
        </w:rPr>
      </w:pPr>
      <w:proofErr w:type="gramStart"/>
      <w:r w:rsidRPr="003407F2">
        <w:rPr>
          <w:rFonts w:ascii="標楷體" w:eastAsia="標楷體" w:hAnsi="標楷體" w:hint="eastAsia"/>
        </w:rPr>
        <w:t>註</w:t>
      </w:r>
      <w:proofErr w:type="gramEnd"/>
      <w:r w:rsidRPr="003407F2">
        <w:rPr>
          <w:rFonts w:ascii="標楷體" w:eastAsia="標楷體" w:hAnsi="標楷體" w:hint="eastAsia"/>
        </w:rPr>
        <w:t>1：上表</w:t>
      </w:r>
      <w:proofErr w:type="gramStart"/>
      <w:r w:rsidRPr="003407F2">
        <w:rPr>
          <w:rFonts w:ascii="標楷體" w:eastAsia="標楷體" w:hAnsi="標楷體" w:hint="eastAsia"/>
        </w:rPr>
        <w:t>價格均為未稅</w:t>
      </w:r>
      <w:proofErr w:type="gramEnd"/>
      <w:r w:rsidRPr="003407F2">
        <w:rPr>
          <w:rFonts w:ascii="標楷體" w:eastAsia="標楷體" w:hAnsi="標楷體" w:hint="eastAsia"/>
        </w:rPr>
        <w:t>價，如有任何稅款產生，由甲方負擔。</w:t>
      </w:r>
    </w:p>
    <w:p w:rsidR="007B034D" w:rsidRPr="003407F2" w:rsidRDefault="007B034D" w:rsidP="007B034D">
      <w:pPr>
        <w:spacing w:line="300" w:lineRule="exact"/>
        <w:ind w:leftChars="176" w:left="1087" w:hangingChars="277" w:hanging="665"/>
        <w:rPr>
          <w:rFonts w:ascii="標楷體" w:eastAsia="標楷體" w:hAnsi="標楷體"/>
        </w:rPr>
      </w:pPr>
      <w:proofErr w:type="gramStart"/>
      <w:r w:rsidRPr="003407F2">
        <w:rPr>
          <w:rFonts w:ascii="標楷體" w:eastAsia="標楷體" w:hAnsi="標楷體" w:hint="eastAsia"/>
        </w:rPr>
        <w:t>註</w:t>
      </w:r>
      <w:proofErr w:type="gramEnd"/>
      <w:r w:rsidRPr="003407F2">
        <w:rPr>
          <w:rFonts w:ascii="標楷體" w:eastAsia="標楷體" w:hAnsi="標楷體" w:hint="eastAsia"/>
        </w:rPr>
        <w:t>2：本合約提前終止時，乙方應依本合約未執行日數相對於合約期間總日數</w:t>
      </w:r>
      <w:r w:rsidRPr="003407F2">
        <w:rPr>
          <w:rFonts w:ascii="標楷體" w:eastAsia="標楷體" w:hAnsi="標楷體"/>
        </w:rPr>
        <w:t>(</w:t>
      </w:r>
      <w:r w:rsidRPr="003407F2">
        <w:rPr>
          <w:rFonts w:ascii="標楷體" w:eastAsia="標楷體" w:hAnsi="標楷體" w:hint="eastAsia"/>
        </w:rPr>
        <w:t>一年以</w:t>
      </w:r>
      <w:r w:rsidRPr="003407F2">
        <w:rPr>
          <w:rFonts w:ascii="標楷體" w:eastAsia="標楷體" w:hAnsi="標楷體"/>
        </w:rPr>
        <w:t>365</w:t>
      </w:r>
      <w:r w:rsidRPr="003407F2">
        <w:rPr>
          <w:rFonts w:ascii="標楷體" w:eastAsia="標楷體" w:hAnsi="標楷體" w:hint="eastAsia"/>
        </w:rPr>
        <w:t>天計</w:t>
      </w:r>
      <w:r w:rsidRPr="003407F2">
        <w:rPr>
          <w:rFonts w:ascii="標楷體" w:eastAsia="標楷體" w:hAnsi="標楷體"/>
        </w:rPr>
        <w:t>)</w:t>
      </w:r>
      <w:r w:rsidRPr="003407F2">
        <w:rPr>
          <w:rFonts w:ascii="標楷體" w:eastAsia="標楷體" w:hAnsi="標楷體" w:hint="eastAsia"/>
        </w:rPr>
        <w:t>之比例</w:t>
      </w:r>
      <w:r w:rsidRPr="003407F2">
        <w:rPr>
          <w:rFonts w:ascii="標楷體" w:eastAsia="標楷體" w:hAnsi="標楷體"/>
        </w:rPr>
        <w:t xml:space="preserve"> </w:t>
      </w:r>
      <w:r w:rsidRPr="003407F2">
        <w:rPr>
          <w:rFonts w:ascii="標楷體" w:eastAsia="標楷體" w:hAnsi="標楷體" w:hint="eastAsia"/>
        </w:rPr>
        <w:t>，返還服務費。</w:t>
      </w:r>
    </w:p>
    <w:p w:rsidR="007B034D" w:rsidRPr="003407F2" w:rsidRDefault="007B034D" w:rsidP="007B034D">
      <w:pPr>
        <w:spacing w:line="300" w:lineRule="exact"/>
        <w:ind w:leftChars="176" w:left="847" w:hangingChars="177" w:hanging="425"/>
        <w:rPr>
          <w:rFonts w:ascii="標楷體" w:eastAsia="標楷體" w:hAnsi="標楷體"/>
        </w:rPr>
      </w:pPr>
    </w:p>
    <w:p w:rsidR="007B034D" w:rsidRPr="003407F2" w:rsidRDefault="007B034D" w:rsidP="007B034D">
      <w:pPr>
        <w:widowControl/>
        <w:overflowPunct w:val="0"/>
        <w:autoSpaceDE w:val="0"/>
        <w:autoSpaceDN w:val="0"/>
        <w:ind w:left="240"/>
        <w:textAlignment w:val="bottom"/>
        <w:rPr>
          <w:rFonts w:ascii="標楷體" w:eastAsia="標楷體" w:hAnsi="標楷體"/>
          <w:b/>
          <w:sz w:val="28"/>
          <w:szCs w:val="28"/>
        </w:rPr>
      </w:pPr>
      <w:r w:rsidRPr="003407F2">
        <w:rPr>
          <w:rFonts w:ascii="標楷體" w:eastAsia="標楷體" w:hAnsi="標楷體" w:hint="eastAsia"/>
          <w:b/>
          <w:sz w:val="28"/>
          <w:szCs w:val="28"/>
        </w:rPr>
        <w:t>2. 需求新增或變更服務</w:t>
      </w:r>
    </w:p>
    <w:p w:rsidR="007B034D" w:rsidRPr="003407F2" w:rsidRDefault="007B034D" w:rsidP="007B034D">
      <w:pPr>
        <w:widowControl/>
        <w:overflowPunct w:val="0"/>
        <w:autoSpaceDE w:val="0"/>
        <w:autoSpaceDN w:val="0"/>
        <w:ind w:left="240"/>
        <w:textAlignment w:val="bottom"/>
        <w:rPr>
          <w:rFonts w:ascii="標楷體" w:eastAsia="標楷體" w:hAnsi="標楷體"/>
          <w:sz w:val="28"/>
          <w:szCs w:val="28"/>
        </w:rPr>
      </w:pPr>
      <w:r w:rsidRPr="003407F2">
        <w:rPr>
          <w:rFonts w:ascii="標楷體" w:eastAsia="標楷體" w:hAnsi="標楷體" w:hint="eastAsia"/>
          <w:b/>
          <w:sz w:val="28"/>
          <w:szCs w:val="28"/>
        </w:rPr>
        <w:t xml:space="preserve"> </w:t>
      </w:r>
      <w:r w:rsidRPr="003407F2">
        <w:rPr>
          <w:rFonts w:ascii="標楷體" w:eastAsia="標楷體" w:hAnsi="標楷體" w:hint="eastAsia"/>
        </w:rPr>
        <w:t>新增或變更服務</w:t>
      </w:r>
      <w:proofErr w:type="gramStart"/>
      <w:r w:rsidRPr="003407F2">
        <w:rPr>
          <w:rFonts w:ascii="標楷體" w:eastAsia="標楷體" w:hAnsi="標楷體" w:hint="eastAsia"/>
        </w:rPr>
        <w:t>係按天計費</w:t>
      </w:r>
      <w:proofErr w:type="gramEnd"/>
      <w:r w:rsidRPr="003407F2">
        <w:rPr>
          <w:rFonts w:ascii="標楷體" w:eastAsia="標楷體" w:hAnsi="標楷體" w:hint="eastAsia"/>
        </w:rPr>
        <w:t>，乙方</w:t>
      </w:r>
      <w:proofErr w:type="gramStart"/>
      <w:r w:rsidRPr="003407F2">
        <w:rPr>
          <w:rFonts w:ascii="標楷體" w:eastAsia="標楷體" w:hAnsi="標楷體" w:hint="eastAsia"/>
        </w:rPr>
        <w:t>應按甲方</w:t>
      </w:r>
      <w:proofErr w:type="gramEnd"/>
      <w:r w:rsidRPr="003407F2">
        <w:rPr>
          <w:rFonts w:ascii="標楷體" w:eastAsia="標楷體" w:hAnsi="標楷體" w:hint="eastAsia"/>
        </w:rPr>
        <w:t>需求提出預估服務天數，由甲方簽名確認後據以執行。</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3407F2" w:rsidTr="00376A34">
        <w:trPr>
          <w:trHeight w:hRule="exact" w:val="680"/>
        </w:trPr>
        <w:tc>
          <w:tcPr>
            <w:tcW w:w="3000" w:type="dxa"/>
            <w:vAlign w:val="center"/>
          </w:tcPr>
          <w:p w:rsidR="007B034D" w:rsidRPr="003407F2" w:rsidRDefault="007B034D" w:rsidP="00376A34">
            <w:pPr>
              <w:spacing w:beforeLines="50" w:before="180" w:afterLines="50" w:after="180" w:line="300" w:lineRule="exact"/>
              <w:jc w:val="center"/>
              <w:rPr>
                <w:rFonts w:ascii="標楷體" w:eastAsia="標楷體" w:hAnsi="標楷體"/>
                <w:sz w:val="28"/>
                <w:szCs w:val="28"/>
              </w:rPr>
            </w:pPr>
            <w:r w:rsidRPr="003407F2">
              <w:rPr>
                <w:rFonts w:ascii="標楷體" w:eastAsia="標楷體" w:hAnsi="標楷體" w:hint="eastAsia"/>
                <w:sz w:val="28"/>
                <w:szCs w:val="28"/>
              </w:rPr>
              <w:t>服務費用</w:t>
            </w:r>
          </w:p>
        </w:tc>
        <w:tc>
          <w:tcPr>
            <w:tcW w:w="6360" w:type="dxa"/>
            <w:vAlign w:val="center"/>
          </w:tcPr>
          <w:p w:rsidR="007B034D" w:rsidRPr="003407F2" w:rsidRDefault="007B034D" w:rsidP="00376A34">
            <w:pPr>
              <w:spacing w:beforeLines="50" w:before="180" w:afterLines="50" w:after="180" w:line="300" w:lineRule="exact"/>
              <w:jc w:val="center"/>
              <w:rPr>
                <w:rFonts w:ascii="標楷體" w:eastAsia="標楷體" w:hAnsi="標楷體"/>
                <w:sz w:val="28"/>
                <w:szCs w:val="28"/>
              </w:rPr>
            </w:pPr>
            <w:r w:rsidRPr="003407F2">
              <w:rPr>
                <w:rFonts w:ascii="標楷體" w:eastAsia="標楷體" w:hAnsi="標楷體" w:hint="eastAsia"/>
                <w:sz w:val="28"/>
                <w:szCs w:val="28"/>
              </w:rPr>
              <w:t>每人天新台幣</w:t>
            </w:r>
            <w:r w:rsidRPr="003407F2">
              <w:rPr>
                <w:rFonts w:ascii="標楷體" w:eastAsia="標楷體" w:hAnsi="標楷體"/>
                <w:sz w:val="28"/>
                <w:szCs w:val="28"/>
              </w:rPr>
              <w:t>1</w:t>
            </w:r>
            <w:r w:rsidRPr="003407F2">
              <w:rPr>
                <w:rFonts w:ascii="標楷體" w:eastAsia="標楷體" w:hAnsi="標楷體" w:hint="eastAsia"/>
                <w:sz w:val="28"/>
                <w:szCs w:val="28"/>
              </w:rPr>
              <w:t>2</w:t>
            </w:r>
            <w:r w:rsidRPr="003407F2">
              <w:rPr>
                <w:rFonts w:ascii="標楷體" w:eastAsia="標楷體" w:hAnsi="標楷體"/>
                <w:sz w:val="28"/>
                <w:szCs w:val="28"/>
              </w:rPr>
              <w:t>,000</w:t>
            </w:r>
            <w:r w:rsidR="0046340F" w:rsidRPr="003407F2">
              <w:rPr>
                <w:rFonts w:ascii="標楷體" w:eastAsia="標楷體" w:hAnsi="標楷體" w:hint="eastAsia"/>
                <w:sz w:val="28"/>
                <w:szCs w:val="28"/>
              </w:rPr>
              <w:t>元</w:t>
            </w:r>
            <w:r w:rsidRPr="003407F2">
              <w:rPr>
                <w:rFonts w:ascii="標楷體" w:eastAsia="標楷體" w:hAnsi="標楷體" w:hint="eastAsia"/>
                <w:sz w:val="28"/>
                <w:szCs w:val="28"/>
              </w:rPr>
              <w:t>計價。</w:t>
            </w:r>
          </w:p>
        </w:tc>
      </w:tr>
      <w:tr w:rsidR="007B034D" w:rsidRPr="003407F2" w:rsidTr="00376A34">
        <w:trPr>
          <w:trHeight w:val="1125"/>
        </w:trPr>
        <w:tc>
          <w:tcPr>
            <w:tcW w:w="3000" w:type="dxa"/>
            <w:vAlign w:val="center"/>
          </w:tcPr>
          <w:p w:rsidR="007B034D" w:rsidRPr="003407F2" w:rsidRDefault="007B034D" w:rsidP="00376A34">
            <w:pPr>
              <w:spacing w:beforeLines="50" w:before="180" w:afterLines="50" w:after="180" w:line="300" w:lineRule="exact"/>
              <w:jc w:val="center"/>
              <w:rPr>
                <w:rFonts w:ascii="標楷體" w:eastAsia="標楷體" w:hAnsi="標楷體"/>
                <w:sz w:val="28"/>
                <w:szCs w:val="28"/>
              </w:rPr>
            </w:pPr>
            <w:r w:rsidRPr="003407F2">
              <w:rPr>
                <w:rFonts w:ascii="標楷體" w:eastAsia="標楷體" w:hAnsi="標楷體" w:hint="eastAsia"/>
                <w:sz w:val="28"/>
                <w:szCs w:val="28"/>
              </w:rPr>
              <w:t>請款方式</w:t>
            </w:r>
          </w:p>
        </w:tc>
        <w:tc>
          <w:tcPr>
            <w:tcW w:w="6360" w:type="dxa"/>
            <w:vAlign w:val="center"/>
          </w:tcPr>
          <w:p w:rsidR="007B034D" w:rsidRPr="003407F2" w:rsidRDefault="007B034D" w:rsidP="00376A34">
            <w:pPr>
              <w:spacing w:beforeLines="50" w:before="180" w:afterLines="50" w:after="180" w:line="400" w:lineRule="exact"/>
              <w:rPr>
                <w:rFonts w:ascii="標楷體" w:eastAsia="標楷體" w:hAnsi="標楷體"/>
                <w:sz w:val="28"/>
                <w:szCs w:val="28"/>
              </w:rPr>
            </w:pPr>
            <w:r w:rsidRPr="003407F2">
              <w:rPr>
                <w:rFonts w:ascii="標楷體" w:eastAsia="標楷體" w:hAnsi="標楷體" w:hint="eastAsia"/>
                <w:sz w:val="28"/>
                <w:szCs w:val="28"/>
              </w:rPr>
              <w:t>乙方於服務完成驗收後，開立發票向甲方請款，甲方於次月二十五日前，以T/T電匯方式完成付款。</w:t>
            </w:r>
          </w:p>
        </w:tc>
      </w:tr>
    </w:tbl>
    <w:p w:rsidR="007B034D" w:rsidRPr="003407F2" w:rsidRDefault="007B034D" w:rsidP="007B034D">
      <w:pPr>
        <w:spacing w:line="300" w:lineRule="exact"/>
        <w:ind w:leftChars="176" w:left="847" w:hangingChars="177" w:hanging="425"/>
        <w:rPr>
          <w:rFonts w:ascii="標楷體" w:eastAsia="標楷體" w:hAnsi="標楷體"/>
        </w:rPr>
      </w:pPr>
    </w:p>
    <w:p w:rsidR="007B034D" w:rsidRPr="003407F2" w:rsidRDefault="007B034D" w:rsidP="007B034D">
      <w:pPr>
        <w:spacing w:line="300" w:lineRule="exact"/>
        <w:ind w:leftChars="176" w:left="847" w:hangingChars="177" w:hanging="425"/>
        <w:rPr>
          <w:rFonts w:ascii="標楷體" w:eastAsia="標楷體" w:hAnsi="標楷體"/>
        </w:rPr>
      </w:pPr>
      <w:proofErr w:type="gramStart"/>
      <w:r w:rsidRPr="003407F2">
        <w:rPr>
          <w:rFonts w:ascii="標楷體" w:eastAsia="標楷體" w:hAnsi="標楷體" w:hint="eastAsia"/>
        </w:rPr>
        <w:t>註</w:t>
      </w:r>
      <w:proofErr w:type="gramEnd"/>
      <w:r w:rsidRPr="003407F2">
        <w:rPr>
          <w:rFonts w:ascii="標楷體" w:eastAsia="標楷體" w:hAnsi="標楷體" w:hint="eastAsia"/>
        </w:rPr>
        <w:t>：上表</w:t>
      </w:r>
      <w:proofErr w:type="gramStart"/>
      <w:r w:rsidRPr="003407F2">
        <w:rPr>
          <w:rFonts w:ascii="標楷體" w:eastAsia="標楷體" w:hAnsi="標楷體" w:hint="eastAsia"/>
        </w:rPr>
        <w:t>價格均為未稅</w:t>
      </w:r>
      <w:proofErr w:type="gramEnd"/>
      <w:r w:rsidRPr="003407F2">
        <w:rPr>
          <w:rFonts w:ascii="標楷體" w:eastAsia="標楷體" w:hAnsi="標楷體" w:hint="eastAsia"/>
        </w:rPr>
        <w:t>價，如有任何稅款產生，由甲方負擔。</w:t>
      </w:r>
    </w:p>
    <w:p w:rsidR="00131C3F" w:rsidRPr="003407F2" w:rsidRDefault="007D7E6F">
      <w:pPr>
        <w:rPr>
          <w:rFonts w:ascii="標楷體" w:eastAsia="標楷體" w:hAnsi="標楷體"/>
        </w:rPr>
      </w:pPr>
    </w:p>
    <w:sectPr w:rsidR="00131C3F" w:rsidRPr="003407F2" w:rsidSect="00AA0208">
      <w:footerReference w:type="default" r:id="rId7"/>
      <w:pgSz w:w="11906" w:h="16838"/>
      <w:pgMar w:top="851" w:right="567"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E6F" w:rsidRDefault="007D7E6F" w:rsidP="00555074">
      <w:r>
        <w:separator/>
      </w:r>
    </w:p>
  </w:endnote>
  <w:endnote w:type="continuationSeparator" w:id="0">
    <w:p w:rsidR="007D7E6F" w:rsidRDefault="007D7E6F" w:rsidP="0055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漢儀楷体（測試）">
    <w:altName w:val="細明體"/>
    <w:charset w:val="88"/>
    <w:family w:val="modern"/>
    <w:pitch w:val="fixed"/>
    <w:sig w:usb0="00000001" w:usb1="08080000" w:usb2="00000010" w:usb3="00000000" w:csb0="00100000" w:csb1="00000000"/>
  </w:font>
  <w:font w:name="漢儀書宋二（Ｂ５）">
    <w:altName w:val="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70" w:rsidRDefault="007D7E6F"/>
  <w:p w:rsidR="007C6F70" w:rsidRDefault="007D7E6F"/>
  <w:tbl>
    <w:tblPr>
      <w:tblW w:w="0" w:type="auto"/>
      <w:tblLook w:val="01E0" w:firstRow="1" w:lastRow="1" w:firstColumn="1" w:lastColumn="1" w:noHBand="0" w:noVBand="0"/>
    </w:tblPr>
    <w:tblGrid>
      <w:gridCol w:w="3888"/>
      <w:gridCol w:w="3240"/>
      <w:gridCol w:w="1394"/>
    </w:tblGrid>
    <w:tr w:rsidR="007C6F70" w:rsidRPr="007C6F70" w:rsidTr="007C6F70">
      <w:trPr>
        <w:trHeight w:val="284"/>
      </w:trPr>
      <w:tc>
        <w:tcPr>
          <w:tcW w:w="3888" w:type="dxa"/>
          <w:shd w:val="clear" w:color="auto" w:fill="auto"/>
          <w:vAlign w:val="center"/>
        </w:tcPr>
        <w:p w:rsidR="007C6F70" w:rsidRPr="007C6F70" w:rsidRDefault="00555074" w:rsidP="007C6F70">
          <w:pPr>
            <w:pStyle w:val="a3"/>
            <w:jc w:val="both"/>
            <w:rPr>
              <w:rStyle w:val="a5"/>
              <w:rFonts w:ascii="Georgia" w:hAnsi="Georgia" w:cs="Tahoma"/>
              <w:sz w:val="18"/>
              <w:szCs w:val="18"/>
            </w:rPr>
          </w:pPr>
          <w:r>
            <w:rPr>
              <w:rStyle w:val="a5"/>
              <w:rFonts w:ascii="Georgia" w:hAnsi="Georgia" w:cs="Tahoma"/>
              <w:sz w:val="18"/>
              <w:szCs w:val="18"/>
            </w:rPr>
            <w:t>20210115-</w:t>
          </w:r>
          <w:r w:rsidR="00ED25BA" w:rsidRPr="007C6F70">
            <w:rPr>
              <w:rStyle w:val="a5"/>
              <w:rFonts w:ascii="Georgia" w:hAnsi="Georgia" w:cs="Tahoma"/>
              <w:sz w:val="18"/>
              <w:szCs w:val="18"/>
            </w:rPr>
            <w:t>TCCI-M</w:t>
          </w:r>
        </w:p>
      </w:tc>
      <w:tc>
        <w:tcPr>
          <w:tcW w:w="3240" w:type="dxa"/>
          <w:shd w:val="clear" w:color="auto" w:fill="auto"/>
          <w:vAlign w:val="center"/>
        </w:tcPr>
        <w:p w:rsidR="007C6F70" w:rsidRPr="007C6F70" w:rsidRDefault="00555074" w:rsidP="007C6F70">
          <w:pPr>
            <w:pStyle w:val="a3"/>
            <w:jc w:val="right"/>
            <w:rPr>
              <w:rStyle w:val="a5"/>
              <w:rFonts w:ascii="Georgia" w:hAnsi="Georgia" w:cs="Tahoma"/>
              <w:sz w:val="18"/>
              <w:szCs w:val="18"/>
            </w:rPr>
          </w:pPr>
          <w:r w:rsidRPr="007C6F70">
            <w:rPr>
              <w:rStyle w:val="a5"/>
              <w:rFonts w:ascii="Georgia" w:hAnsi="Georgia" w:cs="Tahoma"/>
              <w:noProof/>
              <w:sz w:val="18"/>
              <w:szCs w:val="18"/>
            </w:rPr>
            <w:drawing>
              <wp:inline distT="0" distB="0" distL="0" distR="0">
                <wp:extent cx="1003300" cy="285750"/>
                <wp:effectExtent l="0" t="0" r="6350" b="0"/>
                <wp:docPr id="1" name="圖片 1" descr="tcci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ci_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285750"/>
                        </a:xfrm>
                        <a:prstGeom prst="rect">
                          <a:avLst/>
                        </a:prstGeom>
                        <a:noFill/>
                        <a:ln>
                          <a:noFill/>
                        </a:ln>
                      </pic:spPr>
                    </pic:pic>
                  </a:graphicData>
                </a:graphic>
              </wp:inline>
            </w:drawing>
          </w:r>
        </w:p>
      </w:tc>
      <w:tc>
        <w:tcPr>
          <w:tcW w:w="1394" w:type="dxa"/>
          <w:shd w:val="clear" w:color="auto" w:fill="auto"/>
          <w:vAlign w:val="center"/>
        </w:tcPr>
        <w:p w:rsidR="007C6F70" w:rsidRPr="007C6F70" w:rsidRDefault="00ED25BA" w:rsidP="007C6F70">
          <w:pPr>
            <w:pStyle w:val="a3"/>
            <w:wordWrap w:val="0"/>
            <w:jc w:val="right"/>
            <w:rPr>
              <w:rStyle w:val="a5"/>
              <w:rFonts w:ascii="Georgia" w:hAnsi="Georgia" w:cs="Tahoma"/>
              <w:sz w:val="18"/>
              <w:szCs w:val="18"/>
            </w:rPr>
          </w:pPr>
          <w:r w:rsidRPr="007C6F70">
            <w:rPr>
              <w:rStyle w:val="a5"/>
              <w:rFonts w:ascii="Georgia" w:hAnsi="Georgia" w:cs="Tahoma"/>
              <w:sz w:val="18"/>
              <w:szCs w:val="18"/>
            </w:rPr>
            <w:t>Page</w:t>
          </w:r>
          <w:r w:rsidRPr="007C6F70">
            <w:rPr>
              <w:rStyle w:val="a5"/>
              <w:rFonts w:ascii="Georgia" w:hAnsi="Georgia" w:cs="Tahoma" w:hint="eastAsia"/>
              <w:sz w:val="18"/>
              <w:szCs w:val="18"/>
            </w:rPr>
            <w:t xml:space="preserve"> </w:t>
          </w:r>
          <w:r w:rsidRPr="007C6F70">
            <w:rPr>
              <w:rStyle w:val="a5"/>
              <w:rFonts w:ascii="Georgia" w:hAnsi="Georgia" w:cs="Tahom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PAGE </w:instrText>
          </w:r>
          <w:r w:rsidRPr="007C6F70">
            <w:rPr>
              <w:rStyle w:val="a5"/>
              <w:rFonts w:ascii="Georgia" w:hAnsi="Georgia" w:cs="Tahoma"/>
              <w:sz w:val="18"/>
              <w:szCs w:val="18"/>
            </w:rPr>
            <w:fldChar w:fldCharType="separate"/>
          </w:r>
          <w:r w:rsidR="00B755F1">
            <w:rPr>
              <w:rStyle w:val="a5"/>
              <w:rFonts w:ascii="Georgia" w:hAnsi="Georgia" w:cs="Tahoma"/>
              <w:noProof/>
              <w:sz w:val="18"/>
              <w:szCs w:val="18"/>
            </w:rPr>
            <w:t>4</w:t>
          </w:r>
          <w:r w:rsidRPr="007C6F70">
            <w:rPr>
              <w:rStyle w:val="a5"/>
              <w:rFonts w:ascii="Georgia" w:hAnsi="Georgia" w:cs="Tahoma"/>
              <w:sz w:val="18"/>
              <w:szCs w:val="18"/>
            </w:rPr>
            <w:fldChar w:fldCharType="end"/>
          </w:r>
          <w:r w:rsidRPr="007C6F70">
            <w:rPr>
              <w:rStyle w:val="a5"/>
              <w:rFonts w:ascii="Georgia" w:hAnsi="Georgia" w:cs="Tahoma" w:hint="eastAsia"/>
              <w:sz w:val="18"/>
              <w:szCs w:val="18"/>
            </w:rPr>
            <w:t xml:space="preserve"> </w:t>
          </w:r>
          <w:r w:rsidRPr="007C6F70">
            <w:rPr>
              <w:rStyle w:val="a5"/>
              <w:rFonts w:ascii="Georgia" w:hAnsi="Georgia" w:cs="Tahoma"/>
              <w:sz w:val="18"/>
              <w:szCs w:val="18"/>
            </w:rPr>
            <w:t>/</w:t>
          </w:r>
          <w:r w:rsidRPr="007C6F70">
            <w:rPr>
              <w:rStyle w:val="a5"/>
              <w:rFonts w:ascii="Georgia" w:hAnsi="Georgia" w:cs="Tahoma" w:hint="eastAsi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NUMPAGES </w:instrText>
          </w:r>
          <w:r w:rsidRPr="007C6F70">
            <w:rPr>
              <w:rStyle w:val="a5"/>
              <w:rFonts w:ascii="Georgia" w:hAnsi="Georgia" w:cs="Tahoma"/>
              <w:sz w:val="18"/>
              <w:szCs w:val="18"/>
            </w:rPr>
            <w:fldChar w:fldCharType="separate"/>
          </w:r>
          <w:r w:rsidR="00B755F1">
            <w:rPr>
              <w:rStyle w:val="a5"/>
              <w:rFonts w:ascii="Georgia" w:hAnsi="Georgia" w:cs="Tahoma"/>
              <w:noProof/>
              <w:sz w:val="18"/>
              <w:szCs w:val="18"/>
            </w:rPr>
            <w:t>5</w:t>
          </w:r>
          <w:r w:rsidRPr="007C6F70">
            <w:rPr>
              <w:rStyle w:val="a5"/>
              <w:rFonts w:ascii="Georgia" w:hAnsi="Georgia" w:cs="Tahoma"/>
              <w:sz w:val="18"/>
              <w:szCs w:val="18"/>
            </w:rPr>
            <w:fldChar w:fldCharType="end"/>
          </w:r>
        </w:p>
      </w:tc>
    </w:tr>
  </w:tbl>
  <w:p w:rsidR="007C6F70" w:rsidRDefault="007D7E6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E6F" w:rsidRDefault="007D7E6F" w:rsidP="00555074">
      <w:r>
        <w:separator/>
      </w:r>
    </w:p>
  </w:footnote>
  <w:footnote w:type="continuationSeparator" w:id="0">
    <w:p w:rsidR="007D7E6F" w:rsidRDefault="007D7E6F" w:rsidP="00555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22B"/>
    <w:multiLevelType w:val="hybridMultilevel"/>
    <w:tmpl w:val="0ACA2E46"/>
    <w:lvl w:ilvl="0" w:tplc="04090015">
      <w:start w:val="1"/>
      <w:numFmt w:val="taiwaneseCountingThousand"/>
      <w:lvlText w:val="%1、"/>
      <w:lvlJc w:val="left"/>
      <w:pPr>
        <w:tabs>
          <w:tab w:val="num" w:pos="1319"/>
        </w:tabs>
        <w:ind w:left="1319" w:hanging="480"/>
      </w:pPr>
    </w:lvl>
    <w:lvl w:ilvl="1" w:tplc="04090019">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 w15:restartNumberingAfterBreak="0">
    <w:nsid w:val="489E0CF5"/>
    <w:multiLevelType w:val="hybridMultilevel"/>
    <w:tmpl w:val="80D869FA"/>
    <w:lvl w:ilvl="0" w:tplc="FA3EA132">
      <w:start w:val="1"/>
      <w:numFmt w:val="decimal"/>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48BC2806"/>
    <w:multiLevelType w:val="hybridMultilevel"/>
    <w:tmpl w:val="21BECB4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 w15:restartNumberingAfterBreak="0">
    <w:nsid w:val="5BAD4D68"/>
    <w:multiLevelType w:val="hybridMultilevel"/>
    <w:tmpl w:val="5E1E35AC"/>
    <w:lvl w:ilvl="0" w:tplc="E97CFAE8">
      <w:start w:val="1"/>
      <w:numFmt w:val="decimal"/>
      <w:lvlText w:val="%1."/>
      <w:lvlJc w:val="left"/>
      <w:pPr>
        <w:tabs>
          <w:tab w:val="num" w:pos="-2175"/>
        </w:tabs>
        <w:ind w:left="-2175" w:hanging="435"/>
      </w:pPr>
      <w:rPr>
        <w:rFonts w:ascii="標楷體" w:eastAsia="標楷體" w:hAnsi="標楷體" w:hint="default"/>
        <w:sz w:val="28"/>
      </w:rPr>
    </w:lvl>
    <w:lvl w:ilvl="1" w:tplc="04090019" w:tentative="1">
      <w:start w:val="1"/>
      <w:numFmt w:val="ideographTraditional"/>
      <w:lvlText w:val="%2、"/>
      <w:lvlJc w:val="left"/>
      <w:pPr>
        <w:tabs>
          <w:tab w:val="num" w:pos="-1650"/>
        </w:tabs>
        <w:ind w:left="-1650" w:hanging="480"/>
      </w:pPr>
    </w:lvl>
    <w:lvl w:ilvl="2" w:tplc="0409001B" w:tentative="1">
      <w:start w:val="1"/>
      <w:numFmt w:val="lowerRoman"/>
      <w:lvlText w:val="%3."/>
      <w:lvlJc w:val="right"/>
      <w:pPr>
        <w:tabs>
          <w:tab w:val="num" w:pos="-1170"/>
        </w:tabs>
        <w:ind w:left="-1170" w:hanging="480"/>
      </w:pPr>
    </w:lvl>
    <w:lvl w:ilvl="3" w:tplc="0409000F" w:tentative="1">
      <w:start w:val="1"/>
      <w:numFmt w:val="decimal"/>
      <w:lvlText w:val="%4."/>
      <w:lvlJc w:val="left"/>
      <w:pPr>
        <w:tabs>
          <w:tab w:val="num" w:pos="-690"/>
        </w:tabs>
        <w:ind w:left="-690" w:hanging="480"/>
      </w:pPr>
    </w:lvl>
    <w:lvl w:ilvl="4" w:tplc="04090019" w:tentative="1">
      <w:start w:val="1"/>
      <w:numFmt w:val="ideographTraditional"/>
      <w:lvlText w:val="%5、"/>
      <w:lvlJc w:val="left"/>
      <w:pPr>
        <w:tabs>
          <w:tab w:val="num" w:pos="-210"/>
        </w:tabs>
        <w:ind w:left="-210" w:hanging="480"/>
      </w:pPr>
    </w:lvl>
    <w:lvl w:ilvl="5" w:tplc="0409001B" w:tentative="1">
      <w:start w:val="1"/>
      <w:numFmt w:val="lowerRoman"/>
      <w:lvlText w:val="%6."/>
      <w:lvlJc w:val="right"/>
      <w:pPr>
        <w:tabs>
          <w:tab w:val="num" w:pos="270"/>
        </w:tabs>
        <w:ind w:left="270" w:hanging="480"/>
      </w:pPr>
    </w:lvl>
    <w:lvl w:ilvl="6" w:tplc="0409000F" w:tentative="1">
      <w:start w:val="1"/>
      <w:numFmt w:val="decimal"/>
      <w:lvlText w:val="%7."/>
      <w:lvlJc w:val="left"/>
      <w:pPr>
        <w:tabs>
          <w:tab w:val="num" w:pos="750"/>
        </w:tabs>
        <w:ind w:left="750" w:hanging="480"/>
      </w:pPr>
    </w:lvl>
    <w:lvl w:ilvl="7" w:tplc="04090019" w:tentative="1">
      <w:start w:val="1"/>
      <w:numFmt w:val="ideographTraditional"/>
      <w:lvlText w:val="%8、"/>
      <w:lvlJc w:val="left"/>
      <w:pPr>
        <w:tabs>
          <w:tab w:val="num" w:pos="1230"/>
        </w:tabs>
        <w:ind w:left="1230" w:hanging="480"/>
      </w:pPr>
    </w:lvl>
    <w:lvl w:ilvl="8" w:tplc="0409001B" w:tentative="1">
      <w:start w:val="1"/>
      <w:numFmt w:val="lowerRoman"/>
      <w:lvlText w:val="%9."/>
      <w:lvlJc w:val="right"/>
      <w:pPr>
        <w:tabs>
          <w:tab w:val="num" w:pos="1710"/>
        </w:tabs>
        <w:ind w:left="1710" w:hanging="480"/>
      </w:pPr>
    </w:lvl>
  </w:abstractNum>
  <w:abstractNum w:abstractNumId="4" w15:restartNumberingAfterBreak="0">
    <w:nsid w:val="76CE0EEF"/>
    <w:multiLevelType w:val="hybridMultilevel"/>
    <w:tmpl w:val="51409E02"/>
    <w:lvl w:ilvl="0" w:tplc="153CF60A">
      <w:start w:val="1"/>
      <w:numFmt w:val="ideographLegalTraditional"/>
      <w:lvlText w:val="第%1條"/>
      <w:lvlJc w:val="left"/>
      <w:pPr>
        <w:tabs>
          <w:tab w:val="num" w:pos="960"/>
        </w:tabs>
        <w:ind w:left="960" w:hanging="960"/>
      </w:pPr>
      <w:rPr>
        <w:rFonts w:hint="default"/>
      </w:rPr>
    </w:lvl>
    <w:lvl w:ilvl="1" w:tplc="79A6324E">
      <w:start w:val="1"/>
      <w:numFmt w:val="taiwaneseCountingThousand"/>
      <w:suff w:val="nothing"/>
      <w:lvlText w:val="%2、"/>
      <w:lvlJc w:val="left"/>
      <w:pPr>
        <w:ind w:left="960" w:hanging="480"/>
      </w:pPr>
      <w:rPr>
        <w:rFonts w:hint="default"/>
        <w:lang w:val="en-US"/>
      </w:rPr>
    </w:lvl>
    <w:lvl w:ilvl="2" w:tplc="70FE3FB4">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77C22DD8"/>
    <w:multiLevelType w:val="hybridMultilevel"/>
    <w:tmpl w:val="E294DD7C"/>
    <w:lvl w:ilvl="0" w:tplc="08A01C1C">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許心瑀">
    <w15:presenceInfo w15:providerId="AD" w15:userId="S-1-5-21-3929392973-1500603019-2357705467-7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spelling="clean" w:grammar="clean"/>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74"/>
    <w:rsid w:val="000560DA"/>
    <w:rsid w:val="00056ABE"/>
    <w:rsid w:val="000D4D05"/>
    <w:rsid w:val="000F3BD6"/>
    <w:rsid w:val="001E6EDD"/>
    <w:rsid w:val="0020699C"/>
    <w:rsid w:val="002A71C7"/>
    <w:rsid w:val="002C3518"/>
    <w:rsid w:val="003407F2"/>
    <w:rsid w:val="003434CD"/>
    <w:rsid w:val="00363C07"/>
    <w:rsid w:val="0040316C"/>
    <w:rsid w:val="0046340F"/>
    <w:rsid w:val="0047158F"/>
    <w:rsid w:val="00495A8C"/>
    <w:rsid w:val="004F0750"/>
    <w:rsid w:val="00555074"/>
    <w:rsid w:val="0056254B"/>
    <w:rsid w:val="005A417F"/>
    <w:rsid w:val="00684C31"/>
    <w:rsid w:val="006932BB"/>
    <w:rsid w:val="006A546C"/>
    <w:rsid w:val="006E01AE"/>
    <w:rsid w:val="006E3002"/>
    <w:rsid w:val="00726F86"/>
    <w:rsid w:val="00745FAF"/>
    <w:rsid w:val="007B034D"/>
    <w:rsid w:val="007D7E6F"/>
    <w:rsid w:val="007E1F95"/>
    <w:rsid w:val="008631D5"/>
    <w:rsid w:val="008851D8"/>
    <w:rsid w:val="0090673F"/>
    <w:rsid w:val="009156AD"/>
    <w:rsid w:val="009441CD"/>
    <w:rsid w:val="00A32C6B"/>
    <w:rsid w:val="00A9244D"/>
    <w:rsid w:val="00AA0208"/>
    <w:rsid w:val="00AF3D2D"/>
    <w:rsid w:val="00B62C3D"/>
    <w:rsid w:val="00B755F1"/>
    <w:rsid w:val="00BF3C26"/>
    <w:rsid w:val="00C568B5"/>
    <w:rsid w:val="00C921E6"/>
    <w:rsid w:val="00CB69DA"/>
    <w:rsid w:val="00CD72FE"/>
    <w:rsid w:val="00D1669E"/>
    <w:rsid w:val="00D379AB"/>
    <w:rsid w:val="00DA3CEC"/>
    <w:rsid w:val="00E02BD2"/>
    <w:rsid w:val="00E70172"/>
    <w:rsid w:val="00EC22CF"/>
    <w:rsid w:val="00ED25BA"/>
    <w:rsid w:val="00F86F0D"/>
    <w:rsid w:val="00FD1E1E"/>
    <w:rsid w:val="00FE3421"/>
    <w:rsid w:val="00FE61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6299F"/>
  <w15:chartTrackingRefBased/>
  <w15:docId w15:val="{528096F2-FCF1-4B26-9DCF-E23E6BF4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5074"/>
    <w:pPr>
      <w:tabs>
        <w:tab w:val="center" w:pos="4153"/>
        <w:tab w:val="right" w:pos="8306"/>
      </w:tabs>
      <w:snapToGrid w:val="0"/>
    </w:pPr>
    <w:rPr>
      <w:sz w:val="20"/>
      <w:szCs w:val="20"/>
    </w:rPr>
  </w:style>
  <w:style w:type="character" w:customStyle="1" w:styleId="a4">
    <w:name w:val="頁尾 字元"/>
    <w:basedOn w:val="a0"/>
    <w:link w:val="a3"/>
    <w:rsid w:val="00555074"/>
    <w:rPr>
      <w:rFonts w:ascii="Times New Roman" w:eastAsia="新細明體" w:hAnsi="Times New Roman" w:cs="Times New Roman"/>
      <w:sz w:val="20"/>
      <w:szCs w:val="20"/>
    </w:rPr>
  </w:style>
  <w:style w:type="character" w:styleId="a5">
    <w:name w:val="page number"/>
    <w:basedOn w:val="a0"/>
    <w:rsid w:val="00555074"/>
  </w:style>
  <w:style w:type="paragraph" w:styleId="a6">
    <w:name w:val="header"/>
    <w:basedOn w:val="a"/>
    <w:link w:val="a7"/>
    <w:uiPriority w:val="99"/>
    <w:unhideWhenUsed/>
    <w:rsid w:val="00555074"/>
    <w:pPr>
      <w:tabs>
        <w:tab w:val="center" w:pos="4153"/>
        <w:tab w:val="right" w:pos="8306"/>
      </w:tabs>
      <w:snapToGrid w:val="0"/>
    </w:pPr>
    <w:rPr>
      <w:sz w:val="20"/>
      <w:szCs w:val="20"/>
    </w:rPr>
  </w:style>
  <w:style w:type="character" w:customStyle="1" w:styleId="a7">
    <w:name w:val="頁首 字元"/>
    <w:basedOn w:val="a0"/>
    <w:link w:val="a6"/>
    <w:uiPriority w:val="99"/>
    <w:rsid w:val="00555074"/>
    <w:rPr>
      <w:rFonts w:ascii="Times New Roman" w:eastAsia="新細明體" w:hAnsi="Times New Roman" w:cs="Times New Roman"/>
      <w:sz w:val="20"/>
      <w:szCs w:val="20"/>
    </w:rPr>
  </w:style>
  <w:style w:type="paragraph" w:styleId="a8">
    <w:name w:val="Balloon Text"/>
    <w:basedOn w:val="a"/>
    <w:link w:val="a9"/>
    <w:uiPriority w:val="99"/>
    <w:semiHidden/>
    <w:unhideWhenUsed/>
    <w:rsid w:val="00745FA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45FAF"/>
    <w:rPr>
      <w:rFonts w:asciiTheme="majorHAnsi" w:eastAsiaTheme="majorEastAsia" w:hAnsiTheme="majorHAnsi" w:cstheme="majorBidi"/>
      <w:sz w:val="18"/>
      <w:szCs w:val="18"/>
    </w:rPr>
  </w:style>
  <w:style w:type="paragraph" w:styleId="aa">
    <w:name w:val="List Paragraph"/>
    <w:basedOn w:val="a"/>
    <w:uiPriority w:val="34"/>
    <w:qFormat/>
    <w:rsid w:val="007B034D"/>
    <w:pPr>
      <w:tabs>
        <w:tab w:val="left" w:pos="1134"/>
      </w:tabs>
      <w:adjustRightInd w:val="0"/>
      <w:spacing w:line="384" w:lineRule="exact"/>
      <w:ind w:leftChars="200" w:left="480"/>
      <w:jc w:val="both"/>
      <w:textAlignment w:val="baseline"/>
    </w:pPr>
    <w:rPr>
      <w:rFonts w:ascii="漢儀楷体（測試）" w:eastAsia="漢儀書宋二（Ｂ５）"/>
      <w:kern w:val="0"/>
      <w:szCs w:val="20"/>
    </w:rPr>
  </w:style>
  <w:style w:type="table" w:styleId="ab">
    <w:name w:val="Table Grid"/>
    <w:basedOn w:val="a1"/>
    <w:uiPriority w:val="59"/>
    <w:rsid w:val="007B0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邱敏軒</dc:creator>
  <cp:keywords/>
  <dc:description/>
  <cp:lastModifiedBy>許心瑀</cp:lastModifiedBy>
  <cp:revision>7</cp:revision>
  <cp:lastPrinted>2022-01-25T09:01:00Z</cp:lastPrinted>
  <dcterms:created xsi:type="dcterms:W3CDTF">2024-01-31T07:19:00Z</dcterms:created>
  <dcterms:modified xsi:type="dcterms:W3CDTF">2024-02-06T06:57:00Z</dcterms:modified>
</cp:coreProperties>
</file>